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7679A" w14:textId="77777777" w:rsidR="007D7E37" w:rsidRPr="007714F9" w:rsidRDefault="007D7E37" w:rsidP="00A066C9">
      <w:pPr>
        <w:suppressAutoHyphens w:val="0"/>
        <w:spacing w:after="0"/>
        <w:rPr>
          <w:rFonts w:eastAsia="Calibri" w:cstheme="minorHAnsi"/>
          <w:kern w:val="2"/>
          <w:sz w:val="20"/>
          <w:szCs w:val="20"/>
          <w14:ligatures w14:val="standardContextual"/>
        </w:rPr>
      </w:pPr>
    </w:p>
    <w:p w14:paraId="0FFE55D3" w14:textId="77777777" w:rsidR="007D7E37" w:rsidRPr="007714F9" w:rsidRDefault="007D7E37" w:rsidP="007D7E37">
      <w:pPr>
        <w:spacing w:after="0" w:line="240" w:lineRule="auto"/>
        <w:jc w:val="right"/>
        <w:rPr>
          <w:rFonts w:eastAsia="Trebuchet MS" w:cstheme="minorHAnsi"/>
          <w:b/>
          <w:sz w:val="20"/>
          <w:szCs w:val="20"/>
        </w:rPr>
      </w:pPr>
      <w:r w:rsidRPr="007714F9">
        <w:rPr>
          <w:rFonts w:cstheme="minorHAnsi"/>
          <w:b/>
          <w:sz w:val="20"/>
          <w:szCs w:val="20"/>
        </w:rPr>
        <w:t xml:space="preserve">ANEXA NR. 3 </w:t>
      </w:r>
    </w:p>
    <w:p w14:paraId="2B2F2ABD" w14:textId="77777777" w:rsidR="007D7E37" w:rsidRPr="007714F9" w:rsidRDefault="007D7E37" w:rsidP="007D7E37">
      <w:pPr>
        <w:spacing w:after="0" w:line="240" w:lineRule="auto"/>
        <w:jc w:val="right"/>
        <w:rPr>
          <w:rFonts w:cstheme="minorHAnsi"/>
          <w:b/>
          <w:bCs/>
          <w:sz w:val="20"/>
          <w:szCs w:val="20"/>
        </w:rPr>
      </w:pPr>
    </w:p>
    <w:p w14:paraId="4B875925" w14:textId="77777777" w:rsidR="007D7E37" w:rsidRPr="007714F9" w:rsidRDefault="007D7E37" w:rsidP="007D7E37">
      <w:pPr>
        <w:spacing w:after="0" w:line="240" w:lineRule="auto"/>
        <w:jc w:val="center"/>
        <w:rPr>
          <w:rFonts w:cstheme="minorHAnsi"/>
          <w:b/>
          <w:sz w:val="20"/>
          <w:szCs w:val="20"/>
        </w:rPr>
      </w:pPr>
      <w:r w:rsidRPr="007714F9">
        <w:rPr>
          <w:rFonts w:cstheme="minorHAnsi"/>
          <w:b/>
          <w:sz w:val="20"/>
          <w:szCs w:val="20"/>
        </w:rPr>
        <w:t>FORMATUL ȘI STRUCTURA CADRU ALE DECLARAȚIEI UNICE</w:t>
      </w:r>
    </w:p>
    <w:p w14:paraId="5240836A" w14:textId="77777777" w:rsidR="007D7E37" w:rsidRPr="007714F9" w:rsidRDefault="007D7E37" w:rsidP="00A066C9">
      <w:pPr>
        <w:suppressAutoHyphens w:val="0"/>
        <w:spacing w:after="0"/>
        <w:rPr>
          <w:rFonts w:eastAsia="Calibri" w:cstheme="minorHAnsi"/>
          <w:kern w:val="2"/>
          <w:sz w:val="20"/>
          <w:szCs w:val="20"/>
          <w14:ligatures w14:val="standardContextual"/>
        </w:rPr>
      </w:pPr>
    </w:p>
    <w:p w14:paraId="1E24ACA8" w14:textId="224BD53E" w:rsidR="00A066C9" w:rsidRPr="007714F9" w:rsidRDefault="00A066C9" w:rsidP="00A066C9">
      <w:pPr>
        <w:suppressAutoHyphens w:val="0"/>
        <w:spacing w:after="0"/>
        <w:rPr>
          <w:rFonts w:eastAsia="Calibri" w:cstheme="minorHAnsi"/>
          <w:kern w:val="2"/>
          <w:sz w:val="20"/>
          <w:szCs w:val="20"/>
          <w14:ligatures w14:val="standardContextual"/>
        </w:rPr>
      </w:pPr>
      <w:r w:rsidRPr="007714F9">
        <w:rPr>
          <w:rFonts w:eastAsia="Calibri" w:cstheme="minorHAnsi"/>
          <w:kern w:val="2"/>
          <w:sz w:val="20"/>
          <w:szCs w:val="20"/>
          <w14:ligatures w14:val="standardContextual"/>
        </w:rPr>
        <w:t>Program: Programul Regional Nord-Est 2021-2027</w:t>
      </w:r>
    </w:p>
    <w:p w14:paraId="00007DB4" w14:textId="58D89EF5" w:rsidR="00A066C9" w:rsidRPr="007714F9" w:rsidRDefault="00A066C9" w:rsidP="00A066C9">
      <w:pPr>
        <w:suppressAutoHyphens w:val="0"/>
        <w:spacing w:after="0"/>
        <w:rPr>
          <w:rFonts w:eastAsia="Calibri" w:cstheme="minorHAnsi"/>
          <w:b/>
          <w:kern w:val="2"/>
          <w:sz w:val="20"/>
          <w:szCs w:val="20"/>
          <w14:ligatures w14:val="standardContextual"/>
        </w:rPr>
      </w:pPr>
      <w:r w:rsidRPr="007714F9">
        <w:rPr>
          <w:rFonts w:eastAsia="Calibri" w:cstheme="minorHAnsi"/>
          <w:kern w:val="2"/>
          <w:sz w:val="20"/>
          <w:szCs w:val="20"/>
          <w14:ligatures w14:val="standardContextual"/>
        </w:rPr>
        <w:t xml:space="preserve">Prioritate: </w:t>
      </w:r>
      <w:r w:rsidRPr="007714F9">
        <w:rPr>
          <w:rFonts w:eastAsia="Calibri" w:cstheme="minorHAnsi"/>
          <w:b/>
          <w:kern w:val="2"/>
          <w:sz w:val="20"/>
          <w:szCs w:val="20"/>
          <w14:ligatures w14:val="standardContextual"/>
        </w:rPr>
        <w:t xml:space="preserve">P5  </w:t>
      </w:r>
      <w:r w:rsidRPr="007714F9">
        <w:rPr>
          <w:rFonts w:eastAsia="Calibri" w:cstheme="minorHAnsi"/>
          <w:bCs/>
          <w:kern w:val="2"/>
          <w:sz w:val="20"/>
          <w:szCs w:val="20"/>
          <w14:ligatures w14:val="standardContextual"/>
        </w:rPr>
        <w:t>NORD-EST – O REGIUNE MAI ACCESIBILĂ</w:t>
      </w:r>
    </w:p>
    <w:p w14:paraId="2DE31F9C" w14:textId="0533DB27" w:rsidR="00A066C9" w:rsidRPr="007714F9" w:rsidRDefault="00A066C9" w:rsidP="007714F9">
      <w:pPr>
        <w:suppressAutoHyphens w:val="0"/>
        <w:spacing w:after="0"/>
        <w:rPr>
          <w:rFonts w:eastAsia="Calibri" w:cstheme="minorHAnsi"/>
          <w:b/>
          <w:kern w:val="2"/>
          <w:sz w:val="20"/>
          <w:szCs w:val="20"/>
          <w14:ligatures w14:val="standardContextual"/>
        </w:rPr>
      </w:pPr>
      <w:r w:rsidRPr="007714F9">
        <w:rPr>
          <w:rFonts w:eastAsia="Calibri" w:cstheme="minorHAnsi"/>
          <w:kern w:val="2"/>
          <w:sz w:val="20"/>
          <w:szCs w:val="20"/>
          <w14:ligatures w14:val="standardContextual"/>
        </w:rPr>
        <w:t xml:space="preserve">Obiectiv specific: </w:t>
      </w:r>
      <w:r w:rsidRPr="007714F9">
        <w:rPr>
          <w:rFonts w:eastAsia="Calibri" w:cstheme="minorHAnsi"/>
          <w:b/>
          <w:kern w:val="2"/>
          <w:sz w:val="20"/>
          <w:szCs w:val="20"/>
          <w14:ligatures w14:val="standardContextual"/>
        </w:rPr>
        <w:t xml:space="preserve">RSO3.2. </w:t>
      </w:r>
      <w:r w:rsidRPr="007714F9">
        <w:rPr>
          <w:rFonts w:eastAsia="Calibri" w:cstheme="minorHAnsi"/>
          <w:kern w:val="2"/>
          <w:sz w:val="20"/>
          <w:szCs w:val="20"/>
          <w14:ligatures w14:val="standardContextual"/>
        </w:rPr>
        <w:t>Dezvoltarea și creșterea  mobilității naționale, regionale și locale durabile, rezistente la schimbările climatice, inteligente și intermodale, inclusiv îmbunătățirea accesului la rețeaua TEN-T și a mobilitatii transfrontaliere</w:t>
      </w:r>
    </w:p>
    <w:p w14:paraId="7D406682" w14:textId="4DD77354" w:rsidR="00A066C9" w:rsidRPr="007714F9" w:rsidRDefault="00A066C9" w:rsidP="00A066C9">
      <w:pPr>
        <w:suppressAutoHyphens w:val="0"/>
        <w:spacing w:after="0"/>
        <w:rPr>
          <w:rFonts w:eastAsia="Calibri" w:cstheme="minorHAnsi"/>
          <w:kern w:val="2"/>
          <w:sz w:val="20"/>
          <w:szCs w:val="20"/>
          <w14:ligatures w14:val="standardContextual"/>
        </w:rPr>
      </w:pPr>
      <w:r w:rsidRPr="007714F9">
        <w:rPr>
          <w:rFonts w:eastAsia="Calibri" w:cstheme="minorHAnsi"/>
          <w:kern w:val="2"/>
          <w:sz w:val="20"/>
          <w:szCs w:val="20"/>
          <w14:ligatures w14:val="standardContextual"/>
        </w:rPr>
        <w:t xml:space="preserve">Apel de proiecte: </w:t>
      </w:r>
      <w:r w:rsidR="0041686C" w:rsidRPr="00460B10">
        <w:rPr>
          <w:rFonts w:cstheme="minorHAnsi"/>
          <w:spacing w:val="-1"/>
          <w:sz w:val="20"/>
          <w:szCs w:val="20"/>
          <w:lang w:val="pt-BR"/>
        </w:rPr>
        <w:t>PR/NE/202</w:t>
      </w:r>
      <w:r w:rsidR="00666541" w:rsidRPr="00460B10">
        <w:rPr>
          <w:rFonts w:cstheme="minorHAnsi"/>
          <w:spacing w:val="-1"/>
          <w:sz w:val="20"/>
          <w:szCs w:val="20"/>
          <w:lang w:val="pt-BR"/>
        </w:rPr>
        <w:t>4</w:t>
      </w:r>
      <w:r w:rsidR="0041686C" w:rsidRPr="00460B10">
        <w:rPr>
          <w:rFonts w:cstheme="minorHAnsi"/>
          <w:spacing w:val="-1"/>
          <w:sz w:val="20"/>
          <w:szCs w:val="20"/>
          <w:lang w:val="pt-BR"/>
        </w:rPr>
        <w:t>/5/RSO3.2/1</w:t>
      </w:r>
    </w:p>
    <w:p w14:paraId="2AA971C1" w14:textId="77777777" w:rsidR="00A066C9" w:rsidRPr="007714F9" w:rsidRDefault="00A066C9" w:rsidP="00A066C9">
      <w:pPr>
        <w:suppressAutoHyphens w:val="0"/>
        <w:spacing w:after="0"/>
        <w:rPr>
          <w:rFonts w:eastAsia="Calibri" w:cstheme="minorHAnsi"/>
          <w:kern w:val="2"/>
          <w:sz w:val="20"/>
          <w:szCs w:val="20"/>
          <w14:ligatures w14:val="standardContextual"/>
        </w:rPr>
      </w:pPr>
      <w:r w:rsidRPr="007714F9">
        <w:rPr>
          <w:rFonts w:eastAsia="Calibri" w:cstheme="minorHAnsi"/>
          <w:kern w:val="2"/>
          <w:sz w:val="20"/>
          <w:szCs w:val="20"/>
          <w14:ligatures w14:val="standardContextual"/>
        </w:rPr>
        <w:t>Cod SMIS: &lt; cod SMIS &gt;</w:t>
      </w:r>
    </w:p>
    <w:p w14:paraId="69B5B593" w14:textId="77777777" w:rsidR="00694857" w:rsidRPr="007714F9" w:rsidRDefault="00694857">
      <w:pPr>
        <w:spacing w:after="0" w:line="240" w:lineRule="auto"/>
        <w:rPr>
          <w:rFonts w:cstheme="minorHAnsi"/>
          <w:sz w:val="20"/>
          <w:szCs w:val="20"/>
        </w:rPr>
      </w:pPr>
    </w:p>
    <w:p w14:paraId="7B03B5F2" w14:textId="77777777" w:rsidR="00694857" w:rsidRPr="007714F9" w:rsidRDefault="002F6292">
      <w:pPr>
        <w:spacing w:after="0" w:line="240" w:lineRule="auto"/>
        <w:jc w:val="center"/>
        <w:rPr>
          <w:rFonts w:cstheme="minorHAnsi"/>
          <w:b/>
          <w:sz w:val="20"/>
          <w:szCs w:val="20"/>
        </w:rPr>
      </w:pPr>
      <w:r w:rsidRPr="007714F9">
        <w:rPr>
          <w:rFonts w:cstheme="minorHAnsi"/>
          <w:b/>
          <w:sz w:val="20"/>
          <w:szCs w:val="20"/>
        </w:rPr>
        <w:t>DECLARAȚIE UNICĂ</w:t>
      </w:r>
    </w:p>
    <w:p w14:paraId="5867F42E" w14:textId="77777777" w:rsidR="00694857" w:rsidRPr="007714F9" w:rsidRDefault="00694857">
      <w:pPr>
        <w:spacing w:after="0" w:line="240" w:lineRule="auto"/>
        <w:jc w:val="center"/>
        <w:rPr>
          <w:rFonts w:cstheme="minorHAnsi"/>
          <w:b/>
          <w:sz w:val="20"/>
          <w:szCs w:val="20"/>
        </w:rPr>
      </w:pPr>
    </w:p>
    <w:p w14:paraId="5F9F84C2" w14:textId="77777777" w:rsidR="004B52C0" w:rsidRPr="007714F9" w:rsidRDefault="004B52C0" w:rsidP="004B52C0">
      <w:pPr>
        <w:spacing w:after="0" w:line="240" w:lineRule="auto"/>
        <w:jc w:val="both"/>
        <w:rPr>
          <w:rFonts w:cstheme="minorHAnsi"/>
          <w:sz w:val="20"/>
          <w:szCs w:val="20"/>
        </w:rPr>
      </w:pPr>
      <w:r w:rsidRPr="007714F9">
        <w:rPr>
          <w:rFonts w:cstheme="minorHAnsi"/>
          <w:sz w:val="20"/>
          <w:szCs w:val="20"/>
        </w:rPr>
        <w:t>Subsemnatul/subsemnata &lt;</w:t>
      </w:r>
      <w:r w:rsidRPr="007714F9">
        <w:rPr>
          <w:rFonts w:cstheme="minorHAnsi"/>
          <w:i/>
          <w:sz w:val="20"/>
          <w:szCs w:val="20"/>
          <w:shd w:val="clear" w:color="auto" w:fill="B2B2B2"/>
        </w:rPr>
        <w:t>nume</w:t>
      </w:r>
      <w:r w:rsidRPr="007714F9">
        <w:rPr>
          <w:rFonts w:cstheme="minorHAnsi"/>
          <w:i/>
          <w:sz w:val="20"/>
          <w:szCs w:val="20"/>
        </w:rPr>
        <w:t>&gt;, &lt;</w:t>
      </w:r>
      <w:r w:rsidRPr="007714F9">
        <w:rPr>
          <w:rFonts w:cstheme="minorHAnsi"/>
          <w:i/>
          <w:sz w:val="20"/>
          <w:szCs w:val="20"/>
          <w:shd w:val="clear" w:color="auto" w:fill="B2B2B2"/>
        </w:rPr>
        <w:t>prenume</w:t>
      </w:r>
      <w:r w:rsidRPr="007714F9">
        <w:rPr>
          <w:rFonts w:cstheme="minorHAnsi"/>
          <w:i/>
          <w:sz w:val="20"/>
          <w:szCs w:val="20"/>
        </w:rPr>
        <w:t>&gt;</w:t>
      </w:r>
      <w:r w:rsidRPr="007714F9">
        <w:rPr>
          <w:rFonts w:cstheme="minorHAnsi"/>
          <w:sz w:val="20"/>
          <w:szCs w:val="20"/>
        </w:rPr>
        <w:t>, posesor al  BI/CI, seria &lt;</w:t>
      </w:r>
      <w:r w:rsidRPr="007714F9">
        <w:rPr>
          <w:rFonts w:cstheme="minorHAnsi"/>
          <w:sz w:val="20"/>
          <w:szCs w:val="20"/>
          <w:shd w:val="clear" w:color="auto" w:fill="B2B2B2"/>
        </w:rPr>
        <w:t>seriaCI</w:t>
      </w:r>
      <w:r w:rsidRPr="007714F9">
        <w:rPr>
          <w:rFonts w:cstheme="minorHAnsi"/>
          <w:sz w:val="20"/>
          <w:szCs w:val="20"/>
        </w:rPr>
        <w:t>&gt; nr. &lt;</w:t>
      </w:r>
      <w:r w:rsidRPr="007714F9">
        <w:rPr>
          <w:rFonts w:cstheme="minorHAnsi"/>
          <w:sz w:val="20"/>
          <w:szCs w:val="20"/>
          <w:shd w:val="clear" w:color="auto" w:fill="B2B2B2"/>
        </w:rPr>
        <w:t>nrCi</w:t>
      </w:r>
      <w:r w:rsidRPr="007714F9">
        <w:rPr>
          <w:rFonts w:cstheme="minorHAnsi"/>
          <w:sz w:val="20"/>
          <w:szCs w:val="20"/>
        </w:rPr>
        <w:t>&gt;, CNP &lt;</w:t>
      </w:r>
      <w:r w:rsidRPr="007714F9">
        <w:rPr>
          <w:rFonts w:cstheme="minorHAnsi"/>
          <w:sz w:val="20"/>
          <w:szCs w:val="20"/>
          <w:shd w:val="clear" w:color="auto" w:fill="B2B2B2"/>
        </w:rPr>
        <w:t>CNP</w:t>
      </w:r>
      <w:r w:rsidRPr="007714F9">
        <w:rPr>
          <w:rFonts w:cstheme="minorHAnsi"/>
          <w:sz w:val="20"/>
          <w:szCs w:val="20"/>
        </w:rPr>
        <w:t>&gt;, în calitate de &lt;</w:t>
      </w:r>
      <w:r w:rsidRPr="007714F9">
        <w:rPr>
          <w:rFonts w:cstheme="minorHAnsi"/>
          <w:sz w:val="20"/>
          <w:szCs w:val="20"/>
          <w:shd w:val="clear" w:color="auto" w:fill="B2B2B2"/>
        </w:rPr>
        <w:t>reprezentant/imputernicit</w:t>
      </w:r>
      <w:r w:rsidRPr="007714F9">
        <w:rPr>
          <w:rFonts w:cstheme="minorHAnsi"/>
          <w:sz w:val="20"/>
          <w:szCs w:val="20"/>
        </w:rPr>
        <w:t>&gt; al &lt;</w:t>
      </w:r>
      <w:r w:rsidRPr="007714F9">
        <w:rPr>
          <w:rFonts w:cstheme="minorHAnsi"/>
          <w:sz w:val="20"/>
          <w:szCs w:val="20"/>
          <w:shd w:val="clear" w:color="auto" w:fill="B2B2B2"/>
        </w:rPr>
        <w:t>entitate</w:t>
      </w:r>
      <w:r w:rsidRPr="007714F9">
        <w:rPr>
          <w:rFonts w:cstheme="minorHAnsi"/>
          <w:sz w:val="20"/>
          <w:szCs w:val="20"/>
        </w:rPr>
        <w:t>&gt; în calitate de &lt;</w:t>
      </w:r>
      <w:r w:rsidRPr="007714F9">
        <w:rPr>
          <w:rFonts w:cstheme="minorHAnsi"/>
          <w:sz w:val="20"/>
          <w:szCs w:val="20"/>
          <w:shd w:val="clear" w:color="auto" w:fill="B2B2B2"/>
        </w:rPr>
        <w:t>calitate în parteneriat - partener/lider</w:t>
      </w:r>
      <w:r w:rsidRPr="007714F9">
        <w:rPr>
          <w:rFonts w:cstheme="minorHAnsi"/>
          <w:sz w:val="20"/>
          <w:szCs w:val="20"/>
        </w:rPr>
        <w:t>&gt;</w:t>
      </w:r>
      <w:r w:rsidRPr="007714F9">
        <w:rPr>
          <w:rFonts w:cstheme="minorHAnsi"/>
          <w:i/>
          <w:sz w:val="20"/>
          <w:szCs w:val="20"/>
        </w:rPr>
        <w:t xml:space="preserve"> al parteneriatului format din </w:t>
      </w:r>
      <w:r w:rsidRPr="007714F9">
        <w:rPr>
          <w:rFonts w:cstheme="minorHAnsi"/>
          <w:i/>
          <w:sz w:val="20"/>
          <w:szCs w:val="20"/>
          <w:shd w:val="clear" w:color="auto" w:fill="B2B2B2"/>
        </w:rPr>
        <w:t>&lt;denumire parteneriat&gt;</w:t>
      </w:r>
      <w:r w:rsidRPr="007714F9">
        <w:rPr>
          <w:rFonts w:cstheme="minorHAnsi"/>
          <w:sz w:val="20"/>
          <w:szCs w:val="20"/>
        </w:rPr>
        <w:t>, cunoscând prevederile legale privind falsul în declarații și falsul intelectual, declar următoarele:</w:t>
      </w:r>
    </w:p>
    <w:p w14:paraId="05B4FFA4" w14:textId="3FC3B7F8" w:rsidR="004B52C0" w:rsidRPr="007714F9" w:rsidRDefault="004B52C0" w:rsidP="004B52C0">
      <w:pPr>
        <w:pStyle w:val="bullet"/>
        <w:numPr>
          <w:ilvl w:val="0"/>
          <w:numId w:val="0"/>
        </w:numPr>
        <w:spacing w:before="0" w:after="0"/>
        <w:rPr>
          <w:rFonts w:asciiTheme="minorHAnsi" w:hAnsiTheme="minorHAnsi" w:cstheme="minorHAnsi"/>
          <w:szCs w:val="20"/>
        </w:rPr>
      </w:pPr>
      <w:r w:rsidRPr="007714F9">
        <w:rPr>
          <w:rFonts w:asciiTheme="minorHAnsi" w:hAnsiTheme="minorHAnsi" w:cstheme="minorHAnsi"/>
          <w:i/>
          <w:iCs/>
          <w:szCs w:val="20"/>
          <w:lang w:eastAsia="sk-SK"/>
        </w:rPr>
        <w:t xml:space="preserve"> &lt;</w:t>
      </w:r>
      <w:r w:rsidRPr="007714F9">
        <w:rPr>
          <w:rFonts w:asciiTheme="minorHAnsi" w:hAnsiTheme="minorHAnsi" w:cstheme="minorHAnsi"/>
          <w:i/>
          <w:iCs/>
          <w:szCs w:val="20"/>
          <w:shd w:val="clear" w:color="auto" w:fill="B2B2B2"/>
          <w:lang w:eastAsia="sk-SK"/>
        </w:rPr>
        <w:t>solicitant</w:t>
      </w:r>
      <w:r w:rsidRPr="007714F9">
        <w:rPr>
          <w:rFonts w:asciiTheme="minorHAnsi" w:hAnsiTheme="minorHAnsi" w:cstheme="minorHAnsi"/>
          <w:i/>
          <w:iCs/>
          <w:szCs w:val="20"/>
          <w:lang w:eastAsia="sk-SK"/>
        </w:rPr>
        <w:t>&gt;</w:t>
      </w:r>
      <w:r w:rsidRPr="007714F9">
        <w:rPr>
          <w:rFonts w:asciiTheme="minorHAnsi" w:hAnsiTheme="minorHAnsi" w:cstheme="minorHAnsi"/>
          <w:szCs w:val="20"/>
        </w:rPr>
        <w:t xml:space="preserve"> depune Cererea de finanțare cu titlul &lt;</w:t>
      </w:r>
      <w:r w:rsidRPr="007714F9">
        <w:rPr>
          <w:rFonts w:asciiTheme="minorHAnsi" w:hAnsiTheme="minorHAnsi" w:cstheme="minorHAnsi"/>
          <w:szCs w:val="20"/>
          <w:shd w:val="clear" w:color="auto" w:fill="B2B2B2"/>
        </w:rPr>
        <w:t>titlu proiect</w:t>
      </w:r>
      <w:r w:rsidRPr="007714F9">
        <w:rPr>
          <w:rFonts w:asciiTheme="minorHAnsi" w:hAnsiTheme="minorHAnsi" w:cstheme="minorHAnsi"/>
          <w:szCs w:val="20"/>
        </w:rPr>
        <w:t>&gt;, depus în cadrul Apelului de proiecte &lt;</w:t>
      </w:r>
      <w:r w:rsidRPr="007714F9">
        <w:rPr>
          <w:rFonts w:asciiTheme="minorHAnsi" w:hAnsiTheme="minorHAnsi" w:cstheme="minorHAnsi"/>
          <w:szCs w:val="20"/>
          <w:shd w:val="clear" w:color="auto" w:fill="B2B2B2"/>
        </w:rPr>
        <w:t>titlu apel</w:t>
      </w:r>
      <w:r w:rsidRPr="007714F9">
        <w:rPr>
          <w:rFonts w:asciiTheme="minorHAnsi" w:hAnsiTheme="minorHAnsi" w:cstheme="minorHAnsi"/>
          <w:szCs w:val="20"/>
        </w:rPr>
        <w:t>&gt;, lansat în cadrul programului &lt;</w:t>
      </w:r>
      <w:r w:rsidRPr="007714F9">
        <w:rPr>
          <w:rFonts w:asciiTheme="minorHAnsi" w:hAnsiTheme="minorHAnsi" w:cstheme="minorHAnsi"/>
          <w:szCs w:val="20"/>
          <w:shd w:val="clear" w:color="auto" w:fill="B2B2B2"/>
        </w:rPr>
        <w:t>program</w:t>
      </w:r>
      <w:r w:rsidRPr="007714F9">
        <w:rPr>
          <w:rFonts w:asciiTheme="minorHAnsi" w:hAnsiTheme="minorHAnsi" w:cstheme="minorHAnsi"/>
          <w:szCs w:val="20"/>
        </w:rPr>
        <w:t>&gt;, prioritatea &lt;</w:t>
      </w:r>
      <w:r w:rsidRPr="007714F9">
        <w:rPr>
          <w:rFonts w:asciiTheme="minorHAnsi" w:hAnsiTheme="minorHAnsi" w:cstheme="minorHAnsi"/>
          <w:szCs w:val="20"/>
          <w:shd w:val="clear" w:color="auto" w:fill="B2B2B2"/>
        </w:rPr>
        <w:t>prioritate</w:t>
      </w:r>
      <w:r w:rsidRPr="007714F9">
        <w:rPr>
          <w:rFonts w:asciiTheme="minorHAnsi" w:hAnsiTheme="minorHAnsi" w:cstheme="minorHAnsi"/>
          <w:szCs w:val="20"/>
        </w:rPr>
        <w:t>&gt;, obiectiv specific &lt;</w:t>
      </w:r>
      <w:r w:rsidRPr="007714F9">
        <w:rPr>
          <w:rFonts w:asciiTheme="minorHAnsi" w:hAnsiTheme="minorHAnsi" w:cstheme="minorHAnsi"/>
          <w:szCs w:val="20"/>
          <w:shd w:val="clear" w:color="auto" w:fill="B2B2B2"/>
        </w:rPr>
        <w:t>obiectiv</w:t>
      </w:r>
      <w:r w:rsidR="00470E8E">
        <w:rPr>
          <w:rFonts w:asciiTheme="minorHAnsi" w:hAnsiTheme="minorHAnsi" w:cstheme="minorHAnsi"/>
          <w:szCs w:val="20"/>
          <w:shd w:val="clear" w:color="auto" w:fill="B2B2B2"/>
        </w:rPr>
        <w:t xml:space="preserve"> s</w:t>
      </w:r>
      <w:r w:rsidRPr="007714F9">
        <w:rPr>
          <w:rFonts w:asciiTheme="minorHAnsi" w:hAnsiTheme="minorHAnsi" w:cstheme="minorHAnsi"/>
          <w:szCs w:val="20"/>
          <w:shd w:val="clear" w:color="auto" w:fill="B2B2B2"/>
        </w:rPr>
        <w:t>pecific</w:t>
      </w:r>
      <w:r w:rsidRPr="007714F9">
        <w:rPr>
          <w:rFonts w:asciiTheme="minorHAnsi" w:hAnsiTheme="minorHAnsi" w:cstheme="minorHAnsi"/>
          <w:szCs w:val="20"/>
        </w:rPr>
        <w:t>&gt; în calitate de &lt;</w:t>
      </w:r>
      <w:r w:rsidRPr="007714F9">
        <w:rPr>
          <w:rFonts w:asciiTheme="minorHAnsi" w:hAnsiTheme="minorHAnsi" w:cstheme="minorHAnsi"/>
          <w:szCs w:val="20"/>
          <w:shd w:val="clear" w:color="auto" w:fill="B2B2B2"/>
        </w:rPr>
        <w:t>calitatea în proiect</w:t>
      </w:r>
      <w:r w:rsidRPr="007714F9">
        <w:rPr>
          <w:rFonts w:asciiTheme="minorHAnsi" w:hAnsiTheme="minorHAnsi" w:cstheme="minorHAnsi"/>
          <w:szCs w:val="20"/>
        </w:rPr>
        <w:t xml:space="preserve">&gt;, proiect pentru care va fi asigurata o contribuție proprie de </w:t>
      </w:r>
      <w:r w:rsidRPr="00A84E39">
        <w:rPr>
          <w:rFonts w:asciiTheme="minorHAnsi" w:hAnsiTheme="minorHAnsi" w:cstheme="minorHAnsi"/>
          <w:iCs/>
          <w:szCs w:val="20"/>
        </w:rPr>
        <w:t>&lt;</w:t>
      </w:r>
      <w:r w:rsidRPr="00A84E39">
        <w:rPr>
          <w:rFonts w:asciiTheme="minorHAnsi" w:hAnsiTheme="minorHAnsi" w:cstheme="minorHAnsi"/>
          <w:iCs/>
          <w:szCs w:val="20"/>
          <w:shd w:val="clear" w:color="auto" w:fill="B2B2B2"/>
        </w:rPr>
        <w:t>contributia Proprie</w:t>
      </w:r>
      <w:r w:rsidRPr="00A84E39">
        <w:rPr>
          <w:rFonts w:asciiTheme="minorHAnsi" w:hAnsiTheme="minorHAnsi" w:cstheme="minorHAnsi"/>
          <w:iCs/>
          <w:szCs w:val="20"/>
        </w:rPr>
        <w:t>&gt; lei, reprezentând &lt;</w:t>
      </w:r>
      <w:r w:rsidRPr="00A84E39">
        <w:rPr>
          <w:rFonts w:asciiTheme="minorHAnsi" w:hAnsiTheme="minorHAnsi" w:cstheme="minorHAnsi"/>
          <w:iCs/>
          <w:szCs w:val="20"/>
          <w:shd w:val="clear" w:color="auto" w:fill="999999"/>
        </w:rPr>
        <w:t>x</w:t>
      </w:r>
      <w:r w:rsidRPr="00A84E39">
        <w:rPr>
          <w:rFonts w:asciiTheme="minorHAnsi" w:hAnsiTheme="minorHAnsi" w:cstheme="minorHAnsi"/>
          <w:iCs/>
          <w:szCs w:val="20"/>
        </w:rPr>
        <w:t>&gt;% din valoarea eligibilă a proiectului.</w:t>
      </w:r>
      <w:r w:rsidRPr="007714F9">
        <w:rPr>
          <w:rFonts w:asciiTheme="minorHAnsi" w:hAnsiTheme="minorHAnsi" w:cstheme="minorHAnsi"/>
          <w:i/>
          <w:szCs w:val="20"/>
        </w:rPr>
        <w:t xml:space="preserve"> </w:t>
      </w:r>
      <w:r w:rsidRPr="007714F9">
        <w:rPr>
          <w:rFonts w:asciiTheme="minorHAnsi" w:hAnsiTheme="minorHAnsi" w:cstheme="minorHAnsi"/>
          <w:i/>
          <w:iCs/>
          <w:szCs w:val="20"/>
        </w:rPr>
        <w:t xml:space="preserve">(unde x% = se va calcula din datele introduse în Cererea de finanțare </w:t>
      </w:r>
      <w:r w:rsidR="00470E8E">
        <w:rPr>
          <w:rFonts w:asciiTheme="minorHAnsi" w:hAnsiTheme="minorHAnsi" w:cstheme="minorHAnsi"/>
          <w:i/>
          <w:iCs/>
          <w:szCs w:val="20"/>
        </w:rPr>
        <w:t xml:space="preserve">drept </w:t>
      </w:r>
      <w:r w:rsidRPr="007714F9">
        <w:rPr>
          <w:rFonts w:asciiTheme="minorHAnsi" w:hAnsiTheme="minorHAnsi" w:cstheme="minorHAnsi"/>
          <w:i/>
          <w:iCs/>
          <w:szCs w:val="20"/>
        </w:rPr>
        <w:t>contributie proprie din valoarea eligibilă a proiectului).</w:t>
      </w:r>
    </w:p>
    <w:p w14:paraId="78D66140" w14:textId="77777777" w:rsidR="00694857" w:rsidRPr="007714F9" w:rsidRDefault="00694857">
      <w:pPr>
        <w:pStyle w:val="bullet"/>
        <w:numPr>
          <w:ilvl w:val="0"/>
          <w:numId w:val="0"/>
        </w:numPr>
        <w:spacing w:before="0" w:after="0"/>
        <w:rPr>
          <w:rFonts w:asciiTheme="minorHAnsi" w:hAnsiTheme="minorHAnsi" w:cstheme="minorHAnsi"/>
          <w:szCs w:val="20"/>
        </w:rPr>
      </w:pPr>
    </w:p>
    <w:p w14:paraId="1101797A" w14:textId="77777777" w:rsidR="00C87025" w:rsidRPr="007714F9" w:rsidRDefault="00193DF2" w:rsidP="00BF3DFE">
      <w:pPr>
        <w:pStyle w:val="bullet"/>
        <w:numPr>
          <w:ilvl w:val="0"/>
          <w:numId w:val="3"/>
        </w:numPr>
        <w:spacing w:before="0" w:after="0"/>
        <w:ind w:left="426"/>
        <w:rPr>
          <w:rFonts w:asciiTheme="minorHAnsi" w:hAnsiTheme="minorHAnsi" w:cstheme="minorHAnsi"/>
          <w:b/>
          <w:iCs/>
          <w:szCs w:val="20"/>
          <w:lang w:eastAsia="sk-SK"/>
        </w:rPr>
      </w:pPr>
      <w:r w:rsidRPr="007714F9">
        <w:rPr>
          <w:rFonts w:asciiTheme="minorHAnsi" w:hAnsiTheme="minorHAnsi" w:cstheme="minorHAnsi"/>
          <w:b/>
          <w:iCs/>
          <w:szCs w:val="20"/>
          <w:lang w:eastAsia="sk-SK"/>
        </w:rPr>
        <w:t xml:space="preserve">Sunt respectate </w:t>
      </w:r>
      <w:r w:rsidR="002F6292" w:rsidRPr="007714F9">
        <w:rPr>
          <w:rFonts w:asciiTheme="minorHAnsi" w:hAnsiTheme="minorHAnsi" w:cstheme="minorHAnsi"/>
          <w:b/>
          <w:iCs/>
          <w:szCs w:val="20"/>
          <w:lang w:eastAsia="sk-SK"/>
        </w:rPr>
        <w:t>cerințele specifice de eligibilitate aplicabile proiectului și solicitantului</w:t>
      </w:r>
      <w:r w:rsidR="002F6292" w:rsidRPr="007714F9">
        <w:rPr>
          <w:rFonts w:asciiTheme="minorHAnsi" w:hAnsiTheme="minorHAnsi" w:cstheme="minorHAnsi"/>
          <w:b/>
          <w:iCs/>
          <w:color w:val="002060"/>
          <w:szCs w:val="20"/>
          <w:lang w:eastAsia="sk-SK"/>
        </w:rPr>
        <w:t xml:space="preserve">, </w:t>
      </w:r>
      <w:r w:rsidR="002F6292" w:rsidRPr="007714F9">
        <w:rPr>
          <w:rFonts w:asciiTheme="minorHAnsi" w:hAnsiTheme="minorHAnsi" w:cstheme="minorHAnsi"/>
          <w:b/>
          <w:iCs/>
          <w:szCs w:val="20"/>
          <w:lang w:eastAsia="sk-SK"/>
        </w:rPr>
        <w:t xml:space="preserve">în </w:t>
      </w:r>
      <w:r w:rsidR="003E151B" w:rsidRPr="007714F9">
        <w:rPr>
          <w:rFonts w:asciiTheme="minorHAnsi" w:hAnsiTheme="minorHAnsi" w:cstheme="minorHAnsi"/>
          <w:b/>
          <w:iCs/>
          <w:szCs w:val="20"/>
          <w:lang w:eastAsia="sk-SK"/>
        </w:rPr>
        <w:t>condițiile și la termenele prevăzute</w:t>
      </w:r>
      <w:r w:rsidR="003E151B" w:rsidRPr="007714F9">
        <w:rPr>
          <w:rFonts w:asciiTheme="minorHAnsi" w:hAnsiTheme="minorHAnsi" w:cstheme="minorHAnsi"/>
          <w:b/>
          <w:iCs/>
          <w:color w:val="002060"/>
          <w:szCs w:val="20"/>
          <w:lang w:eastAsia="sk-SK"/>
        </w:rPr>
        <w:t xml:space="preserve"> </w:t>
      </w:r>
      <w:r w:rsidR="003E151B" w:rsidRPr="007714F9">
        <w:rPr>
          <w:rFonts w:asciiTheme="minorHAnsi" w:hAnsiTheme="minorHAnsi" w:cstheme="minorHAnsi"/>
          <w:b/>
          <w:iCs/>
          <w:szCs w:val="20"/>
          <w:lang w:eastAsia="sk-SK"/>
        </w:rPr>
        <w:t xml:space="preserve">în </w:t>
      </w:r>
      <w:r w:rsidR="002F6292" w:rsidRPr="007714F9">
        <w:rPr>
          <w:rFonts w:asciiTheme="minorHAnsi" w:hAnsiTheme="minorHAnsi" w:cstheme="minorHAnsi"/>
          <w:b/>
          <w:iCs/>
          <w:szCs w:val="20"/>
          <w:lang w:eastAsia="sk-SK"/>
        </w:rPr>
        <w:t>Ghidul Solicitantului, după cum urmează:</w:t>
      </w:r>
    </w:p>
    <w:p w14:paraId="3786714B" w14:textId="77777777" w:rsidR="00757181" w:rsidRPr="007714F9" w:rsidRDefault="00757181" w:rsidP="00757181">
      <w:pPr>
        <w:pStyle w:val="bullet"/>
        <w:numPr>
          <w:ilvl w:val="0"/>
          <w:numId w:val="0"/>
        </w:numPr>
        <w:spacing w:before="0" w:after="0"/>
        <w:ind w:left="426"/>
        <w:rPr>
          <w:rFonts w:asciiTheme="minorHAnsi" w:hAnsiTheme="minorHAnsi" w:cstheme="minorHAnsi"/>
          <w:b/>
          <w:iCs/>
          <w:szCs w:val="20"/>
          <w:lang w:eastAsia="sk-SK"/>
        </w:rPr>
      </w:pPr>
    </w:p>
    <w:p w14:paraId="2D7E6574" w14:textId="32CE5F4A" w:rsidR="00757181" w:rsidRPr="007714F9" w:rsidRDefault="00C87025" w:rsidP="009C03D1">
      <w:pPr>
        <w:pStyle w:val="bullet"/>
        <w:numPr>
          <w:ilvl w:val="0"/>
          <w:numId w:val="0"/>
        </w:numPr>
        <w:spacing w:before="0" w:after="0"/>
        <w:ind w:left="567"/>
        <w:rPr>
          <w:rFonts w:asciiTheme="minorHAnsi" w:hAnsiTheme="minorHAnsi" w:cstheme="minorHAnsi"/>
          <w:b/>
          <w:iCs/>
          <w:szCs w:val="20"/>
          <w:lang w:eastAsia="sk-SK"/>
        </w:rPr>
      </w:pPr>
      <w:r w:rsidRPr="007714F9">
        <w:rPr>
          <w:rFonts w:asciiTheme="minorHAnsi" w:hAnsiTheme="minorHAnsi" w:cstheme="minorHAnsi"/>
          <w:b/>
          <w:iCs/>
          <w:szCs w:val="20"/>
          <w:lang w:eastAsia="sk-SK"/>
        </w:rPr>
        <w:t>A.1 Solicitantu</w:t>
      </w:r>
      <w:r w:rsidR="008D7F84" w:rsidRPr="007714F9">
        <w:rPr>
          <w:rFonts w:asciiTheme="minorHAnsi" w:hAnsiTheme="minorHAnsi" w:cstheme="minorHAnsi"/>
          <w:b/>
          <w:iCs/>
          <w:szCs w:val="20"/>
          <w:lang w:eastAsia="sk-SK"/>
        </w:rPr>
        <w:t>l</w:t>
      </w:r>
      <w:r w:rsidRPr="007714F9">
        <w:rPr>
          <w:rFonts w:asciiTheme="minorHAnsi" w:hAnsiTheme="minorHAnsi" w:cstheme="minorHAnsi"/>
          <w:b/>
          <w:iCs/>
          <w:szCs w:val="20"/>
          <w:lang w:eastAsia="sk-SK"/>
        </w:rPr>
        <w:t xml:space="preserve"> de finanțare/Parteneri</w:t>
      </w:r>
      <w:r w:rsidR="008D7F84" w:rsidRPr="007714F9">
        <w:rPr>
          <w:rFonts w:asciiTheme="minorHAnsi" w:hAnsiTheme="minorHAnsi" w:cstheme="minorHAnsi"/>
          <w:b/>
          <w:iCs/>
          <w:szCs w:val="20"/>
          <w:lang w:eastAsia="sk-SK"/>
        </w:rPr>
        <w:t>i</w:t>
      </w:r>
    </w:p>
    <w:p w14:paraId="526E3101" w14:textId="734EED9C" w:rsidR="00757181" w:rsidRPr="007714F9" w:rsidRDefault="009E7ED4" w:rsidP="009C03D1">
      <w:pPr>
        <w:pStyle w:val="bullet"/>
        <w:numPr>
          <w:ilvl w:val="0"/>
          <w:numId w:val="0"/>
        </w:numPr>
        <w:spacing w:after="0"/>
        <w:ind w:left="567"/>
        <w:rPr>
          <w:rFonts w:asciiTheme="minorHAnsi" w:hAnsiTheme="minorHAnsi" w:cstheme="minorHAnsi"/>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bookmarkStart w:id="0" w:name="__Fieldmark__14449_1580758020"/>
      <w:bookmarkEnd w:id="0"/>
      <w:r w:rsidR="002F6292" w:rsidRPr="007714F9">
        <w:rPr>
          <w:rFonts w:asciiTheme="minorHAnsi" w:hAnsiTheme="minorHAnsi" w:cstheme="minorHAnsi"/>
          <w:iCs/>
          <w:szCs w:val="20"/>
          <w:lang w:eastAsia="sk-SK"/>
        </w:rPr>
        <w:t xml:space="preserve"> </w:t>
      </w:r>
      <w:r w:rsidR="00C87025" w:rsidRPr="007714F9">
        <w:rPr>
          <w:rFonts w:asciiTheme="minorHAnsi" w:hAnsiTheme="minorHAnsi" w:cstheme="minorHAnsi"/>
          <w:iCs/>
          <w:szCs w:val="20"/>
          <w:lang w:eastAsia="sk-SK"/>
        </w:rPr>
        <w:t xml:space="preserve">se încadrează în categoria solicitanților eligibili conform </w:t>
      </w:r>
      <w:r w:rsidR="001E1A02" w:rsidRPr="007714F9">
        <w:rPr>
          <w:rFonts w:asciiTheme="minorHAnsi" w:hAnsiTheme="minorHAnsi" w:cstheme="minorHAnsi"/>
          <w:iCs/>
          <w:szCs w:val="20"/>
          <w:lang w:eastAsia="sk-SK"/>
        </w:rPr>
        <w:t>prevederilor din Ghidul specific</w:t>
      </w:r>
    </w:p>
    <w:p w14:paraId="407DBFDF" w14:textId="77777777" w:rsidR="00B2109B" w:rsidRPr="007714F9" w:rsidRDefault="001E1A02" w:rsidP="00B2109B">
      <w:pPr>
        <w:pStyle w:val="bullet"/>
        <w:numPr>
          <w:ilvl w:val="0"/>
          <w:numId w:val="0"/>
        </w:numPr>
        <w:spacing w:after="0"/>
        <w:ind w:left="567"/>
        <w:rPr>
          <w:rFonts w:asciiTheme="minorHAnsi" w:hAnsiTheme="minorHAnsi" w:cstheme="minorHAnsi"/>
          <w:szCs w:val="20"/>
          <w:lang w:val="it-IT"/>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00B2109B" w:rsidRPr="007714F9">
        <w:rPr>
          <w:rFonts w:asciiTheme="minorHAnsi" w:hAnsiTheme="minorHAnsi" w:cstheme="minorHAnsi"/>
          <w:szCs w:val="20"/>
          <w:lang w:val="it-IT"/>
        </w:rPr>
        <w:t>detine unul din drepturile prevazute in ghidului specific;</w:t>
      </w:r>
    </w:p>
    <w:p w14:paraId="3336957F" w14:textId="77777777" w:rsidR="00B2109B" w:rsidRPr="007714F9" w:rsidRDefault="00B2109B" w:rsidP="00B2109B">
      <w:pPr>
        <w:suppressAutoHyphens w:val="0"/>
        <w:spacing w:after="0" w:line="240" w:lineRule="auto"/>
        <w:ind w:left="567"/>
        <w:jc w:val="both"/>
        <w:rPr>
          <w:rFonts w:cstheme="minorHAnsi"/>
          <w:bCs/>
          <w:sz w:val="20"/>
          <w:szCs w:val="20"/>
        </w:rPr>
      </w:pPr>
      <w:r w:rsidRPr="007714F9">
        <w:rPr>
          <w:rFonts w:cstheme="minorHAnsi"/>
          <w:bCs/>
          <w:sz w:val="20"/>
          <w:szCs w:val="20"/>
        </w:rPr>
        <w:t>Bunurile imobile și/sau mobile care fac obiectul proiectului propus prin prezenta cerere de finantare, îndeplinesc cumulativ următoarele condiţii:</w:t>
      </w:r>
    </w:p>
    <w:p w14:paraId="5011E78D" w14:textId="15DB3DCF" w:rsidR="00B2109B" w:rsidRDefault="00B2109B" w:rsidP="00B2109B">
      <w:pPr>
        <w:pStyle w:val="ListParagraph"/>
        <w:numPr>
          <w:ilvl w:val="0"/>
          <w:numId w:val="14"/>
        </w:numPr>
        <w:suppressAutoHyphens w:val="0"/>
        <w:spacing w:after="0" w:line="240" w:lineRule="auto"/>
        <w:jc w:val="both"/>
        <w:rPr>
          <w:rFonts w:cstheme="minorHAnsi"/>
          <w:bCs/>
          <w:sz w:val="20"/>
          <w:szCs w:val="20"/>
        </w:rPr>
      </w:pPr>
      <w:r w:rsidRPr="007714F9">
        <w:rPr>
          <w:rFonts w:cstheme="minorHAnsi"/>
          <w:bCs/>
          <w:sz w:val="20"/>
          <w:szCs w:val="20"/>
        </w:rPr>
        <w:t xml:space="preserve">să fie libere de orice sarcini sau interdicţii </w:t>
      </w:r>
      <w:r w:rsidR="00B83863" w:rsidRPr="00B83863">
        <w:rPr>
          <w:rFonts w:cstheme="minorHAnsi"/>
          <w:bCs/>
          <w:sz w:val="20"/>
          <w:szCs w:val="20"/>
        </w:rPr>
        <w:t>incompatibile cu realizarea activităţilor proiectului</w:t>
      </w:r>
      <w:r w:rsidRPr="007714F9">
        <w:rPr>
          <w:rFonts w:cstheme="minorHAnsi"/>
          <w:bCs/>
          <w:sz w:val="20"/>
          <w:szCs w:val="20"/>
        </w:rPr>
        <w:t xml:space="preserve">, în condițiile Ghidului specific. </w:t>
      </w:r>
    </w:p>
    <w:p w14:paraId="1DA98D67" w14:textId="58610A7F" w:rsidR="00575542" w:rsidRPr="00575542" w:rsidRDefault="00575542" w:rsidP="00575542">
      <w:pPr>
        <w:pStyle w:val="ListParagraph"/>
        <w:numPr>
          <w:ilvl w:val="0"/>
          <w:numId w:val="14"/>
        </w:numPr>
        <w:suppressAutoHyphens w:val="0"/>
        <w:spacing w:after="0" w:line="240" w:lineRule="auto"/>
        <w:jc w:val="both"/>
        <w:rPr>
          <w:rFonts w:cstheme="minorHAnsi"/>
          <w:bCs/>
          <w:sz w:val="20"/>
          <w:szCs w:val="20"/>
        </w:rPr>
      </w:pPr>
      <w:r w:rsidRPr="007714F9">
        <w:rPr>
          <w:rFonts w:cstheme="minorHAnsi"/>
          <w:bCs/>
          <w:sz w:val="20"/>
          <w:szCs w:val="20"/>
        </w:rPr>
        <w:t>să</w:t>
      </w:r>
      <w:r w:rsidRPr="00575542">
        <w:rPr>
          <w:rFonts w:cstheme="minorHAnsi"/>
          <w:bCs/>
          <w:sz w:val="20"/>
          <w:szCs w:val="20"/>
        </w:rPr>
        <w:t xml:space="preserve"> nu fac</w:t>
      </w:r>
      <w:r w:rsidRPr="007714F9">
        <w:rPr>
          <w:rFonts w:cstheme="minorHAnsi"/>
          <w:bCs/>
          <w:sz w:val="20"/>
          <w:szCs w:val="20"/>
        </w:rPr>
        <w:t>ă</w:t>
      </w:r>
      <w:r w:rsidRPr="00575542">
        <w:rPr>
          <w:rFonts w:cstheme="minorHAnsi"/>
          <w:bCs/>
          <w:sz w:val="20"/>
          <w:szCs w:val="20"/>
        </w:rPr>
        <w:t xml:space="preserve"> obiectul unor garan</w:t>
      </w:r>
      <w:r>
        <w:rPr>
          <w:rFonts w:cstheme="minorHAnsi"/>
          <w:bCs/>
          <w:sz w:val="20"/>
          <w:szCs w:val="20"/>
        </w:rPr>
        <w:t>ț</w:t>
      </w:r>
      <w:r w:rsidRPr="00575542">
        <w:rPr>
          <w:rFonts w:cstheme="minorHAnsi"/>
          <w:bCs/>
          <w:sz w:val="20"/>
          <w:szCs w:val="20"/>
        </w:rPr>
        <w:t>ii, cesion</w:t>
      </w:r>
      <w:r>
        <w:rPr>
          <w:rFonts w:cstheme="minorHAnsi"/>
          <w:bCs/>
          <w:sz w:val="20"/>
          <w:szCs w:val="20"/>
        </w:rPr>
        <w:t>ă</w:t>
      </w:r>
      <w:r w:rsidRPr="00575542">
        <w:rPr>
          <w:rFonts w:cstheme="minorHAnsi"/>
          <w:bCs/>
          <w:sz w:val="20"/>
          <w:szCs w:val="20"/>
        </w:rPr>
        <w:t xml:space="preserve">ri </w:t>
      </w:r>
      <w:r>
        <w:rPr>
          <w:rFonts w:cstheme="minorHAnsi"/>
          <w:bCs/>
          <w:sz w:val="20"/>
          <w:szCs w:val="20"/>
        </w:rPr>
        <w:t>ș</w:t>
      </w:r>
      <w:r w:rsidRPr="00575542">
        <w:rPr>
          <w:rFonts w:cstheme="minorHAnsi"/>
          <w:bCs/>
          <w:sz w:val="20"/>
          <w:szCs w:val="20"/>
        </w:rPr>
        <w:t>i nici a unei alte forme de</w:t>
      </w:r>
      <w:r>
        <w:rPr>
          <w:rFonts w:cstheme="minorHAnsi"/>
          <w:bCs/>
          <w:sz w:val="20"/>
          <w:szCs w:val="20"/>
        </w:rPr>
        <w:t xml:space="preserve"> </w:t>
      </w:r>
      <w:r w:rsidRPr="00575542">
        <w:rPr>
          <w:rFonts w:cstheme="minorHAnsi"/>
          <w:bCs/>
          <w:sz w:val="20"/>
          <w:szCs w:val="20"/>
        </w:rPr>
        <w:t>sarcini care ar putea afecta dreptul invocat;</w:t>
      </w:r>
    </w:p>
    <w:p w14:paraId="59ECF1D3" w14:textId="77777777" w:rsidR="00B2109B" w:rsidRPr="007714F9" w:rsidRDefault="00B2109B" w:rsidP="00B2109B">
      <w:pPr>
        <w:pStyle w:val="ListParagraph"/>
        <w:numPr>
          <w:ilvl w:val="0"/>
          <w:numId w:val="14"/>
        </w:numPr>
        <w:suppressAutoHyphens w:val="0"/>
        <w:spacing w:after="0" w:line="240" w:lineRule="auto"/>
        <w:jc w:val="both"/>
        <w:rPr>
          <w:rFonts w:cstheme="minorHAnsi"/>
          <w:bCs/>
          <w:sz w:val="20"/>
          <w:szCs w:val="20"/>
        </w:rPr>
      </w:pPr>
      <w:r w:rsidRPr="007714F9">
        <w:rPr>
          <w:rFonts w:cstheme="minorHAnsi"/>
          <w:bCs/>
          <w:sz w:val="20"/>
          <w:szCs w:val="20"/>
        </w:rPr>
        <w:t xml:space="preserve">să nu facă obiectul unor litigii având ca obiect dreptul invocat de către solicitant  pentru realizarea proiectului, aflate în curs de soluţionare la instanţele judecătoreşti. </w:t>
      </w:r>
    </w:p>
    <w:p w14:paraId="7206112D" w14:textId="77777777" w:rsidR="00B2109B" w:rsidRPr="007714F9" w:rsidRDefault="00B2109B" w:rsidP="00B2109B">
      <w:pPr>
        <w:pStyle w:val="ListParagraph"/>
        <w:numPr>
          <w:ilvl w:val="0"/>
          <w:numId w:val="14"/>
        </w:numPr>
        <w:suppressAutoHyphens w:val="0"/>
        <w:spacing w:after="0" w:line="240" w:lineRule="auto"/>
        <w:jc w:val="both"/>
        <w:rPr>
          <w:rFonts w:cstheme="minorHAnsi"/>
          <w:bCs/>
          <w:sz w:val="20"/>
          <w:szCs w:val="20"/>
        </w:rPr>
      </w:pPr>
      <w:r w:rsidRPr="007714F9">
        <w:rPr>
          <w:rFonts w:cstheme="minorHAnsi"/>
          <w:bCs/>
          <w:sz w:val="20"/>
          <w:szCs w:val="20"/>
        </w:rPr>
        <w:t>nu fac obiectul revendicărilor potrivit unor legi speciale în materie sau dreptului comun.</w:t>
      </w:r>
    </w:p>
    <w:p w14:paraId="5B72F8CD" w14:textId="6899777C" w:rsidR="00B2109B" w:rsidRPr="007714F9" w:rsidRDefault="00757181" w:rsidP="00807599">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Pr="007714F9">
        <w:rPr>
          <w:rFonts w:asciiTheme="minorHAnsi" w:hAnsiTheme="minorHAnsi" w:cstheme="minorHAnsi"/>
          <w:szCs w:val="20"/>
        </w:rPr>
        <w:t>asigura contribuția proprie la valoarea cheltuielilor eligibile (</w:t>
      </w:r>
      <w:bookmarkStart w:id="1" w:name="_Hlk135298092"/>
      <w:r w:rsidRPr="007714F9">
        <w:rPr>
          <w:rFonts w:asciiTheme="minorHAnsi" w:hAnsiTheme="minorHAnsi" w:cstheme="minorHAnsi"/>
          <w:szCs w:val="20"/>
        </w:rPr>
        <w:t>minim 2% din valoarea cheltuielilor eligibile sau, daca este cazul, conform regulilor privind ajutorul de stat</w:t>
      </w:r>
      <w:bookmarkEnd w:id="1"/>
      <w:r w:rsidRPr="007714F9">
        <w:rPr>
          <w:rFonts w:asciiTheme="minorHAnsi" w:hAnsiTheme="minorHAnsi" w:cstheme="minorHAnsi"/>
          <w:szCs w:val="20"/>
        </w:rPr>
        <w:t>), acoperirea cheltuielilor neeligibile ale proiectului, precum si cele pentru buna functionare a acestuia in perioada de durabilitate.</w:t>
      </w:r>
    </w:p>
    <w:p w14:paraId="4B938A76" w14:textId="77777777" w:rsidR="00C87025" w:rsidRPr="007714F9" w:rsidRDefault="00C87025" w:rsidP="008D7F84">
      <w:pPr>
        <w:pStyle w:val="bullet"/>
        <w:numPr>
          <w:ilvl w:val="0"/>
          <w:numId w:val="0"/>
        </w:numPr>
        <w:spacing w:before="0" w:after="0"/>
        <w:rPr>
          <w:rFonts w:asciiTheme="minorHAnsi" w:hAnsiTheme="minorHAnsi" w:cstheme="minorHAnsi"/>
          <w:szCs w:val="20"/>
        </w:rPr>
      </w:pPr>
    </w:p>
    <w:p w14:paraId="34F03182" w14:textId="29264307" w:rsidR="008D7F84" w:rsidRPr="007714F9" w:rsidRDefault="004645CD" w:rsidP="009C03D1">
      <w:pPr>
        <w:pStyle w:val="bullet"/>
        <w:numPr>
          <w:ilvl w:val="0"/>
          <w:numId w:val="0"/>
        </w:numPr>
        <w:spacing w:before="0" w:after="0"/>
        <w:ind w:left="567"/>
        <w:rPr>
          <w:rFonts w:asciiTheme="minorHAnsi" w:hAnsiTheme="minorHAnsi" w:cstheme="minorHAnsi"/>
          <w:b/>
          <w:iCs/>
          <w:szCs w:val="20"/>
          <w:lang w:eastAsia="sk-SK"/>
        </w:rPr>
      </w:pPr>
      <w:r w:rsidRPr="007714F9">
        <w:rPr>
          <w:rFonts w:asciiTheme="minorHAnsi" w:hAnsiTheme="minorHAnsi" w:cstheme="minorHAnsi"/>
          <w:b/>
          <w:iCs/>
          <w:szCs w:val="20"/>
          <w:lang w:eastAsia="sk-SK"/>
        </w:rPr>
        <w:t>A.2 Proiectul</w:t>
      </w:r>
      <w:r w:rsidR="00B2109B" w:rsidRPr="007714F9">
        <w:rPr>
          <w:rFonts w:asciiTheme="minorHAnsi" w:hAnsiTheme="minorHAnsi" w:cstheme="minorHAnsi"/>
          <w:b/>
          <w:iCs/>
          <w:szCs w:val="20"/>
          <w:lang w:eastAsia="sk-SK"/>
        </w:rPr>
        <w:t>/activitatile</w:t>
      </w:r>
    </w:p>
    <w:p w14:paraId="285E7A64" w14:textId="42C16A55" w:rsidR="00581D2E" w:rsidRPr="007714F9" w:rsidRDefault="008D7F84"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00A51E87" w:rsidRPr="00A51E87">
        <w:rPr>
          <w:rFonts w:asciiTheme="minorHAnsi" w:hAnsiTheme="minorHAnsi" w:cstheme="minorHAnsi"/>
          <w:iCs/>
          <w:szCs w:val="20"/>
          <w:lang w:eastAsia="sk-SK"/>
        </w:rPr>
        <w:t xml:space="preserve">proiectul şi activităţile sale </w:t>
      </w:r>
      <w:r w:rsidR="00A51E87">
        <w:rPr>
          <w:rFonts w:asciiTheme="minorHAnsi" w:hAnsiTheme="minorHAnsi" w:cstheme="minorHAnsi"/>
          <w:iCs/>
          <w:szCs w:val="20"/>
          <w:lang w:eastAsia="sk-SK"/>
        </w:rPr>
        <w:t xml:space="preserve">pivind investițiile </w:t>
      </w:r>
      <w:r w:rsidR="00A51E87" w:rsidRPr="00A51E87">
        <w:rPr>
          <w:rFonts w:asciiTheme="minorHAnsi" w:hAnsiTheme="minorHAnsi" w:cstheme="minorHAnsi"/>
          <w:iCs/>
          <w:szCs w:val="20"/>
          <w:lang w:eastAsia="sk-SK"/>
        </w:rPr>
        <w:t xml:space="preserve">se </w:t>
      </w:r>
      <w:r w:rsidR="00A51E87">
        <w:rPr>
          <w:rFonts w:asciiTheme="minorHAnsi" w:hAnsiTheme="minorHAnsi" w:cstheme="minorHAnsi"/>
          <w:iCs/>
          <w:szCs w:val="20"/>
          <w:lang w:eastAsia="sk-SK"/>
        </w:rPr>
        <w:t>î</w:t>
      </w:r>
      <w:r w:rsidR="00A51E87" w:rsidRPr="00A51E87">
        <w:rPr>
          <w:rFonts w:asciiTheme="minorHAnsi" w:hAnsiTheme="minorHAnsi" w:cstheme="minorHAnsi"/>
          <w:iCs/>
          <w:szCs w:val="20"/>
          <w:lang w:eastAsia="sk-SK"/>
        </w:rPr>
        <w:t>ncadreaz</w:t>
      </w:r>
      <w:r w:rsidR="00A51E87">
        <w:rPr>
          <w:rFonts w:asciiTheme="minorHAnsi" w:hAnsiTheme="minorHAnsi" w:cstheme="minorHAnsi"/>
          <w:iCs/>
          <w:szCs w:val="20"/>
          <w:lang w:eastAsia="sk-SK"/>
        </w:rPr>
        <w:t>ă</w:t>
      </w:r>
      <w:r w:rsidR="00A51E87" w:rsidRPr="00A51E87">
        <w:rPr>
          <w:rFonts w:asciiTheme="minorHAnsi" w:hAnsiTheme="minorHAnsi" w:cstheme="minorHAnsi"/>
          <w:iCs/>
          <w:szCs w:val="20"/>
          <w:lang w:eastAsia="sk-SK"/>
        </w:rPr>
        <w:t xml:space="preserve"> în acţiunile specifice sprijinite în cadrul Priorității de investiții </w:t>
      </w:r>
      <w:r w:rsidR="00A51E87">
        <w:rPr>
          <w:rFonts w:asciiTheme="minorHAnsi" w:hAnsiTheme="minorHAnsi" w:cstheme="minorHAnsi"/>
          <w:iCs/>
          <w:szCs w:val="20"/>
          <w:lang w:eastAsia="sk-SK"/>
        </w:rPr>
        <w:t>5</w:t>
      </w:r>
      <w:r w:rsidR="00C14537" w:rsidRPr="007714F9">
        <w:rPr>
          <w:rFonts w:asciiTheme="minorHAnsi" w:hAnsiTheme="minorHAnsi" w:cstheme="minorHAnsi"/>
          <w:szCs w:val="20"/>
        </w:rPr>
        <w:t>.</w:t>
      </w:r>
    </w:p>
    <w:p w14:paraId="6D4A9530" w14:textId="154B15C4" w:rsidR="00C87025" w:rsidRPr="007714F9" w:rsidRDefault="00581D2E"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009C7F6A" w:rsidRPr="007714F9">
        <w:rPr>
          <w:rFonts w:asciiTheme="minorHAnsi" w:hAnsiTheme="minorHAnsi" w:cstheme="minorHAnsi"/>
          <w:szCs w:val="20"/>
        </w:rPr>
        <w:t>s</w:t>
      </w:r>
      <w:r w:rsidRPr="007714F9">
        <w:rPr>
          <w:rFonts w:asciiTheme="minorHAnsi" w:hAnsiTheme="minorHAnsi" w:cstheme="minorHAnsi"/>
          <w:szCs w:val="20"/>
        </w:rPr>
        <w:t xml:space="preserve">e </w:t>
      </w:r>
      <w:r w:rsidR="009C7F6A" w:rsidRPr="007714F9">
        <w:rPr>
          <w:rFonts w:asciiTheme="minorHAnsi" w:hAnsiTheme="minorHAnsi" w:cstheme="minorHAnsi"/>
          <w:szCs w:val="20"/>
        </w:rPr>
        <w:t>î</w:t>
      </w:r>
      <w:r w:rsidRPr="007714F9">
        <w:rPr>
          <w:rFonts w:asciiTheme="minorHAnsi" w:hAnsiTheme="minorHAnsi" w:cstheme="minorHAnsi"/>
          <w:szCs w:val="20"/>
        </w:rPr>
        <w:t xml:space="preserve">ncadreaza </w:t>
      </w:r>
      <w:r w:rsidR="009C7F6A" w:rsidRPr="007714F9">
        <w:rPr>
          <w:rFonts w:asciiTheme="minorHAnsi" w:hAnsiTheme="minorHAnsi" w:cstheme="minorHAnsi"/>
          <w:szCs w:val="20"/>
        </w:rPr>
        <w:t>în</w:t>
      </w:r>
      <w:r w:rsidRPr="007714F9">
        <w:rPr>
          <w:rFonts w:asciiTheme="minorHAnsi" w:hAnsiTheme="minorHAnsi" w:cstheme="minorHAnsi"/>
          <w:szCs w:val="20"/>
        </w:rPr>
        <w:t xml:space="preserve"> una din categoriile de proiecte de tip A sau B prezentate in Ghidul specific</w:t>
      </w:r>
      <w:r w:rsidR="00C14537" w:rsidRPr="007714F9">
        <w:rPr>
          <w:rFonts w:asciiTheme="minorHAnsi" w:hAnsiTheme="minorHAnsi" w:cstheme="minorHAnsi"/>
          <w:szCs w:val="20"/>
        </w:rPr>
        <w:t>.</w:t>
      </w:r>
    </w:p>
    <w:p w14:paraId="28CC3D4D" w14:textId="65414D9B" w:rsidR="009C7F6A" w:rsidRPr="007714F9" w:rsidRDefault="009C7F6A"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Pr="007714F9">
        <w:rPr>
          <w:rFonts w:asciiTheme="minorHAnsi" w:hAnsiTheme="minorHAnsi" w:cstheme="minorHAnsi"/>
          <w:szCs w:val="20"/>
        </w:rPr>
        <w:t>se încadreaza în documentele strategice relevante conform prevederilor Ghidului specific</w:t>
      </w:r>
      <w:r w:rsidR="00C14537" w:rsidRPr="007714F9">
        <w:rPr>
          <w:rFonts w:asciiTheme="minorHAnsi" w:hAnsiTheme="minorHAnsi" w:cstheme="minorHAnsi"/>
          <w:szCs w:val="20"/>
        </w:rPr>
        <w:t>.</w:t>
      </w:r>
    </w:p>
    <w:p w14:paraId="3219B64C" w14:textId="5C19CFAF" w:rsidR="009C7F6A" w:rsidRPr="007714F9" w:rsidRDefault="009C7F6A"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iCs/>
          <w:szCs w:val="20"/>
          <w:lang w:eastAsia="sk-SK"/>
        </w:rPr>
        <w:t xml:space="preserve"> </w:t>
      </w:r>
      <w:r w:rsidRPr="007714F9">
        <w:rPr>
          <w:rFonts w:asciiTheme="minorHAnsi" w:hAnsiTheme="minorHAnsi" w:cstheme="minorHAnsi"/>
          <w:szCs w:val="20"/>
        </w:rPr>
        <w:t>nu trebuie să fie încheiat în mod fizic sau implementat integral înainte de depunerea cererii de finantare în cadrul PR Nord-Est 2021-2027, indiferent dacă toate plățile aferente au fost realizate sau nu de către beneficiar (art. 63 din Regulamentul (UE) nr. 1060/2021)</w:t>
      </w:r>
      <w:r w:rsidR="00C14537" w:rsidRPr="007714F9">
        <w:rPr>
          <w:rFonts w:asciiTheme="minorHAnsi" w:hAnsiTheme="minorHAnsi" w:cstheme="minorHAnsi"/>
          <w:szCs w:val="20"/>
        </w:rPr>
        <w:t>.</w:t>
      </w:r>
    </w:p>
    <w:p w14:paraId="1E75A6CE" w14:textId="38C319D8" w:rsidR="009C7F6A" w:rsidRPr="007714F9" w:rsidRDefault="009C7F6A"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lastRenderedPageBreak/>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nu a mai beneficiat de finanţare publică, pentru</w:t>
      </w:r>
      <w:r w:rsidR="006845A7">
        <w:rPr>
          <w:rFonts w:asciiTheme="minorHAnsi" w:hAnsiTheme="minorHAnsi" w:cstheme="minorHAnsi"/>
          <w:szCs w:val="20"/>
        </w:rPr>
        <w:t xml:space="preserve"> aceleași costuri aferente acelorași</w:t>
      </w:r>
      <w:r w:rsidRPr="007714F9">
        <w:rPr>
          <w:rFonts w:asciiTheme="minorHAnsi" w:hAnsiTheme="minorHAnsi" w:cstheme="minorHAnsi"/>
          <w:szCs w:val="20"/>
        </w:rPr>
        <w:t xml:space="preserve"> activităţi eligibile, astfel:</w:t>
      </w:r>
    </w:p>
    <w:p w14:paraId="228CF824" w14:textId="5FFB35BA" w:rsidR="009C7F6A" w:rsidRPr="007714F9" w:rsidRDefault="009C7F6A" w:rsidP="009C03D1">
      <w:pPr>
        <w:pStyle w:val="bullet"/>
        <w:numPr>
          <w:ilvl w:val="0"/>
          <w:numId w:val="8"/>
        </w:numPr>
        <w:spacing w:before="0" w:after="0"/>
        <w:rPr>
          <w:rFonts w:asciiTheme="minorHAnsi" w:hAnsiTheme="minorHAnsi" w:cstheme="minorHAnsi"/>
          <w:szCs w:val="20"/>
        </w:rPr>
      </w:pPr>
      <w:r w:rsidRPr="007714F9">
        <w:rPr>
          <w:rFonts w:asciiTheme="minorHAnsi" w:hAnsiTheme="minorHAnsi" w:cstheme="minorHAnsi"/>
          <w:szCs w:val="20"/>
        </w:rPr>
        <w:t xml:space="preserve">proiecte </w:t>
      </w:r>
      <w:r w:rsidR="00BE54F4" w:rsidRPr="007714F9">
        <w:rPr>
          <w:rFonts w:asciiTheme="minorHAnsi" w:hAnsiTheme="minorHAnsi" w:cstheme="minorHAnsi"/>
          <w:szCs w:val="20"/>
        </w:rPr>
        <w:t>f</w:t>
      </w:r>
      <w:r w:rsidR="00BE54F4">
        <w:rPr>
          <w:rFonts w:asciiTheme="minorHAnsi" w:hAnsiTheme="minorHAnsi" w:cstheme="minorHAnsi"/>
          <w:szCs w:val="20"/>
        </w:rPr>
        <w:t>ă</w:t>
      </w:r>
      <w:r w:rsidR="00BE54F4" w:rsidRPr="007714F9">
        <w:rPr>
          <w:rFonts w:asciiTheme="minorHAnsi" w:hAnsiTheme="minorHAnsi" w:cstheme="minorHAnsi"/>
          <w:szCs w:val="20"/>
        </w:rPr>
        <w:t>r</w:t>
      </w:r>
      <w:r w:rsidR="00BE54F4">
        <w:rPr>
          <w:rFonts w:asciiTheme="minorHAnsi" w:hAnsiTheme="minorHAnsi" w:cstheme="minorHAnsi"/>
          <w:szCs w:val="20"/>
        </w:rPr>
        <w:t>ă</w:t>
      </w:r>
      <w:r w:rsidR="00BE54F4" w:rsidRPr="007714F9">
        <w:rPr>
          <w:rFonts w:asciiTheme="minorHAnsi" w:hAnsiTheme="minorHAnsi" w:cstheme="minorHAnsi"/>
          <w:szCs w:val="20"/>
        </w:rPr>
        <w:t xml:space="preserve"> </w:t>
      </w:r>
      <w:r w:rsidRPr="007714F9">
        <w:rPr>
          <w:rFonts w:asciiTheme="minorHAnsi" w:hAnsiTheme="minorHAnsi" w:cstheme="minorHAnsi"/>
          <w:szCs w:val="20"/>
        </w:rPr>
        <w:t>lucr</w:t>
      </w:r>
      <w:r w:rsidR="00BE54F4">
        <w:rPr>
          <w:rFonts w:asciiTheme="minorHAnsi" w:hAnsiTheme="minorHAnsi" w:cstheme="minorHAnsi"/>
          <w:szCs w:val="20"/>
        </w:rPr>
        <w:t>ă</w:t>
      </w:r>
      <w:r w:rsidRPr="007714F9">
        <w:rPr>
          <w:rFonts w:asciiTheme="minorHAnsi" w:hAnsiTheme="minorHAnsi" w:cstheme="minorHAnsi"/>
          <w:szCs w:val="20"/>
        </w:rPr>
        <w:t xml:space="preserve">ri </w:t>
      </w:r>
      <w:r w:rsidR="00BE54F4">
        <w:rPr>
          <w:rFonts w:asciiTheme="minorHAnsi" w:hAnsiTheme="minorHAnsi" w:cstheme="minorHAnsi"/>
          <w:szCs w:val="20"/>
        </w:rPr>
        <w:t>î</w:t>
      </w:r>
      <w:r w:rsidRPr="007714F9">
        <w:rPr>
          <w:rFonts w:asciiTheme="minorHAnsi" w:hAnsiTheme="minorHAnsi" w:cstheme="minorHAnsi"/>
          <w:szCs w:val="20"/>
        </w:rPr>
        <w:t xml:space="preserve">ncepute – </w:t>
      </w:r>
      <w:r w:rsidR="00B01A6D" w:rsidRPr="007714F9">
        <w:rPr>
          <w:rFonts w:asciiTheme="minorHAnsi" w:hAnsiTheme="minorHAnsi" w:cstheme="minorHAnsi"/>
          <w:szCs w:val="20"/>
        </w:rPr>
        <w:t xml:space="preserve">5 ani înainte de data depunerii cererii de finanțare </w:t>
      </w:r>
      <w:r w:rsidR="00B01A6D" w:rsidRPr="006845A7">
        <w:rPr>
          <w:rFonts w:asciiTheme="minorHAnsi" w:hAnsiTheme="minorHAnsi" w:cstheme="minorHAnsi"/>
          <w:szCs w:val="20"/>
        </w:rPr>
        <w:t>pentru acelaşi cost aferent aceluiaşi</w:t>
      </w:r>
      <w:r w:rsidR="00B01A6D" w:rsidRPr="007714F9">
        <w:rPr>
          <w:rFonts w:asciiTheme="minorHAnsi" w:hAnsiTheme="minorHAnsi" w:cstheme="minorHAnsi"/>
          <w:szCs w:val="20"/>
        </w:rPr>
        <w:t xml:space="preserve"> tip de activităţi (construcţie/ extindere/ modernizare/</w:t>
      </w:r>
      <w:r w:rsidR="00035DA6" w:rsidRPr="007714F9">
        <w:rPr>
          <w:rFonts w:asciiTheme="minorHAnsi" w:hAnsiTheme="minorHAnsi" w:cstheme="minorHAnsi"/>
          <w:szCs w:val="20"/>
        </w:rPr>
        <w:t xml:space="preserve"> </w:t>
      </w:r>
      <w:r w:rsidR="00B01A6D" w:rsidRPr="007714F9">
        <w:rPr>
          <w:rFonts w:asciiTheme="minorHAnsi" w:hAnsiTheme="minorHAnsi" w:cstheme="minorHAnsi"/>
          <w:szCs w:val="20"/>
        </w:rPr>
        <w:t>reabilitare) realizate asupra aceleiaşi infrastructuri/ aceluiaşi segment de infrastructură şi nu beneficiază de fonduri publice din alte surse de finanţare, altele decât cele ale solicitantului</w:t>
      </w:r>
    </w:p>
    <w:p w14:paraId="1518459D" w14:textId="77777777" w:rsidR="009C7F6A" w:rsidRPr="007714F9" w:rsidRDefault="009C7F6A" w:rsidP="009C03D1">
      <w:pPr>
        <w:pStyle w:val="bullet"/>
        <w:numPr>
          <w:ilvl w:val="0"/>
          <w:numId w:val="0"/>
        </w:numPr>
        <w:spacing w:before="0" w:after="0"/>
        <w:ind w:left="567"/>
        <w:rPr>
          <w:rFonts w:asciiTheme="minorHAnsi" w:hAnsiTheme="minorHAnsi" w:cstheme="minorHAnsi"/>
          <w:szCs w:val="20"/>
        </w:rPr>
      </w:pPr>
      <w:r w:rsidRPr="007714F9">
        <w:rPr>
          <w:rFonts w:asciiTheme="minorHAnsi" w:hAnsiTheme="minorHAnsi" w:cstheme="minorHAnsi"/>
          <w:szCs w:val="20"/>
        </w:rPr>
        <w:t xml:space="preserve">sau </w:t>
      </w:r>
    </w:p>
    <w:p w14:paraId="6E51A06B" w14:textId="438C440F" w:rsidR="009C7F6A" w:rsidRPr="007714F9" w:rsidRDefault="009C7F6A" w:rsidP="009C03D1">
      <w:pPr>
        <w:pStyle w:val="bullet"/>
        <w:numPr>
          <w:ilvl w:val="0"/>
          <w:numId w:val="7"/>
        </w:numPr>
        <w:spacing w:before="0" w:after="0"/>
        <w:rPr>
          <w:rFonts w:asciiTheme="minorHAnsi" w:hAnsiTheme="minorHAnsi" w:cstheme="minorHAnsi"/>
          <w:szCs w:val="20"/>
        </w:rPr>
      </w:pPr>
      <w:r w:rsidRPr="007714F9">
        <w:rPr>
          <w:rFonts w:asciiTheme="minorHAnsi" w:hAnsiTheme="minorHAnsi" w:cstheme="minorHAnsi"/>
          <w:szCs w:val="20"/>
        </w:rPr>
        <w:t xml:space="preserve">proiecte cu </w:t>
      </w:r>
      <w:r w:rsidR="00BE54F4" w:rsidRPr="007714F9">
        <w:rPr>
          <w:rFonts w:asciiTheme="minorHAnsi" w:hAnsiTheme="minorHAnsi" w:cstheme="minorHAnsi"/>
          <w:szCs w:val="20"/>
        </w:rPr>
        <w:t>lucr</w:t>
      </w:r>
      <w:r w:rsidR="00BE54F4">
        <w:rPr>
          <w:rFonts w:asciiTheme="minorHAnsi" w:hAnsiTheme="minorHAnsi" w:cstheme="minorHAnsi"/>
          <w:szCs w:val="20"/>
        </w:rPr>
        <w:t>ă</w:t>
      </w:r>
      <w:r w:rsidR="00BE54F4" w:rsidRPr="007714F9">
        <w:rPr>
          <w:rFonts w:asciiTheme="minorHAnsi" w:hAnsiTheme="minorHAnsi" w:cstheme="minorHAnsi"/>
          <w:szCs w:val="20"/>
        </w:rPr>
        <w:t xml:space="preserve">ri </w:t>
      </w:r>
      <w:r w:rsidR="00BE54F4">
        <w:rPr>
          <w:rFonts w:asciiTheme="minorHAnsi" w:hAnsiTheme="minorHAnsi" w:cstheme="minorHAnsi"/>
          <w:szCs w:val="20"/>
        </w:rPr>
        <w:t>î</w:t>
      </w:r>
      <w:r w:rsidRPr="007714F9">
        <w:rPr>
          <w:rFonts w:asciiTheme="minorHAnsi" w:hAnsiTheme="minorHAnsi" w:cstheme="minorHAnsi"/>
          <w:szCs w:val="20"/>
        </w:rPr>
        <w:t xml:space="preserve">ncepute - </w:t>
      </w:r>
      <w:r w:rsidR="00B01A6D" w:rsidRPr="007714F9">
        <w:rPr>
          <w:rFonts w:asciiTheme="minorHAnsi" w:hAnsiTheme="minorHAnsi" w:cstheme="minorHAnsi"/>
          <w:szCs w:val="20"/>
        </w:rPr>
        <w:t xml:space="preserve">5 ani înainte de data emiterii ordinului de începere a contractului de lucrări </w:t>
      </w:r>
      <w:r w:rsidR="00B01A6D" w:rsidRPr="006845A7">
        <w:rPr>
          <w:rFonts w:asciiTheme="minorHAnsi" w:hAnsiTheme="minorHAnsi" w:cstheme="minorHAnsi"/>
          <w:szCs w:val="20"/>
        </w:rPr>
        <w:t>pentru acelaşi cost aferent aceluiaşi</w:t>
      </w:r>
      <w:r w:rsidR="00B01A6D" w:rsidRPr="007714F9">
        <w:rPr>
          <w:rFonts w:asciiTheme="minorHAnsi" w:hAnsiTheme="minorHAnsi" w:cstheme="minorHAnsi"/>
          <w:szCs w:val="20"/>
        </w:rPr>
        <w:t xml:space="preserve"> tip de activităţi (construcţie/ extindere/ modernizare/</w:t>
      </w:r>
      <w:r w:rsidR="00035DA6" w:rsidRPr="007714F9">
        <w:rPr>
          <w:rFonts w:asciiTheme="minorHAnsi" w:hAnsiTheme="minorHAnsi" w:cstheme="minorHAnsi"/>
          <w:szCs w:val="20"/>
        </w:rPr>
        <w:t xml:space="preserve"> </w:t>
      </w:r>
      <w:r w:rsidR="00B01A6D" w:rsidRPr="007714F9">
        <w:rPr>
          <w:rFonts w:asciiTheme="minorHAnsi" w:hAnsiTheme="minorHAnsi" w:cstheme="minorHAnsi"/>
          <w:szCs w:val="20"/>
        </w:rPr>
        <w:t xml:space="preserve">reabilitare) realizate asupra aceleiaşi infrastructuri/ aceluiaşi segment de infrastructură, </w:t>
      </w:r>
      <w:r w:rsidR="00B01A6D" w:rsidRPr="006845A7">
        <w:rPr>
          <w:rFonts w:asciiTheme="minorHAnsi" w:hAnsiTheme="minorHAnsi" w:cstheme="minorHAnsi"/>
          <w:szCs w:val="20"/>
        </w:rPr>
        <w:t>nu se afla în perioada</w:t>
      </w:r>
      <w:r w:rsidR="00B01A6D" w:rsidRPr="007714F9">
        <w:rPr>
          <w:rFonts w:asciiTheme="minorHAnsi" w:hAnsiTheme="minorHAnsi" w:cstheme="minorHAnsi"/>
          <w:szCs w:val="20"/>
        </w:rPr>
        <w:t xml:space="preserve"> de garanţie pentru activităţile enumerate anterior şi nu beneficiază de fonduri publice din alte surse de finanţare, altele decât cele ale solicitantului</w:t>
      </w:r>
    </w:p>
    <w:p w14:paraId="03C1FA23" w14:textId="28D59D00" w:rsidR="009C7F6A" w:rsidRPr="007714F9" w:rsidRDefault="009C7F6A"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0022218F" w:rsidRPr="007714F9">
        <w:rPr>
          <w:rFonts w:asciiTheme="minorHAnsi" w:hAnsiTheme="minorHAnsi" w:cstheme="minorHAnsi"/>
          <w:szCs w:val="20"/>
        </w:rPr>
        <w:t xml:space="preserve"> </w:t>
      </w:r>
      <w:r w:rsidRPr="007714F9">
        <w:rPr>
          <w:rFonts w:asciiTheme="minorHAnsi" w:hAnsiTheme="minorHAnsi" w:cstheme="minorHAnsi"/>
          <w:szCs w:val="20"/>
        </w:rPr>
        <w:t xml:space="preserve">valoarea proiectului se incadreaza în limitele valorilor minime și maxime </w:t>
      </w:r>
      <w:r w:rsidRPr="00A84E39">
        <w:rPr>
          <w:rFonts w:asciiTheme="minorHAnsi" w:hAnsiTheme="minorHAnsi" w:cstheme="minorHAnsi"/>
          <w:szCs w:val="20"/>
        </w:rPr>
        <w:t>nerambursabile</w:t>
      </w:r>
      <w:r w:rsidRPr="007714F9">
        <w:rPr>
          <w:rFonts w:asciiTheme="minorHAnsi" w:hAnsiTheme="minorHAnsi" w:cstheme="minorHAnsi"/>
          <w:szCs w:val="20"/>
        </w:rPr>
        <w:t xml:space="preserve"> prevazute in Ghidul specific</w:t>
      </w:r>
      <w:r w:rsidR="00C14537" w:rsidRPr="007714F9">
        <w:rPr>
          <w:rFonts w:asciiTheme="minorHAnsi" w:hAnsiTheme="minorHAnsi" w:cstheme="minorHAnsi"/>
          <w:szCs w:val="20"/>
        </w:rPr>
        <w:t>.</w:t>
      </w:r>
    </w:p>
    <w:p w14:paraId="6D4C1644" w14:textId="3D677285" w:rsidR="009C7F6A" w:rsidRPr="007714F9" w:rsidRDefault="009C7F6A"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0022218F" w:rsidRPr="007714F9">
        <w:rPr>
          <w:rFonts w:asciiTheme="minorHAnsi" w:hAnsiTheme="minorHAnsi" w:cstheme="minorHAnsi"/>
          <w:szCs w:val="20"/>
        </w:rPr>
        <w:t xml:space="preserve"> </w:t>
      </w:r>
      <w:r w:rsidRPr="007714F9">
        <w:rPr>
          <w:rFonts w:asciiTheme="minorHAnsi" w:hAnsiTheme="minorHAnsi" w:cstheme="minorHAnsi"/>
          <w:szCs w:val="20"/>
        </w:rPr>
        <w:t>perioada de implementare a activităților proiectului nu depășește 31 decembrie 2029</w:t>
      </w:r>
      <w:r w:rsidR="00C14537" w:rsidRPr="007714F9">
        <w:rPr>
          <w:rFonts w:asciiTheme="minorHAnsi" w:hAnsiTheme="minorHAnsi" w:cstheme="minorHAnsi"/>
          <w:szCs w:val="20"/>
        </w:rPr>
        <w:t>.</w:t>
      </w:r>
    </w:p>
    <w:p w14:paraId="665BF9A9" w14:textId="7866EAAE" w:rsidR="009B10F4" w:rsidRPr="007714F9" w:rsidRDefault="009C7F6A"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0022218F" w:rsidRPr="007714F9">
        <w:rPr>
          <w:rFonts w:asciiTheme="minorHAnsi" w:hAnsiTheme="minorHAnsi" w:cstheme="minorHAnsi"/>
          <w:szCs w:val="20"/>
        </w:rPr>
        <w:t xml:space="preserve"> </w:t>
      </w:r>
      <w:r w:rsidRPr="007714F9">
        <w:rPr>
          <w:rFonts w:asciiTheme="minorHAnsi" w:hAnsiTheme="minorHAnsi" w:cstheme="minorHAnsi"/>
          <w:szCs w:val="20"/>
        </w:rPr>
        <w:t>respectă prevederile legislaţiei comunitare şi naţionale în domeniul dezvoltării durabile, egalităţii de şanse şi nediscriminării, egalităţii de gen şi accesibilitate</w:t>
      </w:r>
      <w:r w:rsidR="00C14537" w:rsidRPr="007714F9">
        <w:rPr>
          <w:rFonts w:asciiTheme="minorHAnsi" w:hAnsiTheme="minorHAnsi" w:cstheme="minorHAnsi"/>
          <w:szCs w:val="20"/>
        </w:rPr>
        <w:t>.</w:t>
      </w:r>
    </w:p>
    <w:p w14:paraId="3B5FDB35" w14:textId="4DD787AD" w:rsidR="009B10F4" w:rsidRDefault="009B10F4"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respect</w:t>
      </w:r>
      <w:r w:rsidR="000F1A91" w:rsidRPr="007714F9">
        <w:rPr>
          <w:rFonts w:asciiTheme="minorHAnsi" w:hAnsiTheme="minorHAnsi" w:cstheme="minorHAnsi"/>
          <w:szCs w:val="20"/>
        </w:rPr>
        <w:t>ă</w:t>
      </w:r>
      <w:r w:rsidRPr="007714F9">
        <w:rPr>
          <w:rFonts w:asciiTheme="minorHAnsi" w:hAnsiTheme="minorHAnsi" w:cstheme="minorHAnsi"/>
          <w:szCs w:val="20"/>
        </w:rPr>
        <w:t xml:space="preserve"> cerin</w:t>
      </w:r>
      <w:r w:rsidR="002C3519">
        <w:rPr>
          <w:rFonts w:asciiTheme="minorHAnsi" w:hAnsiTheme="minorHAnsi" w:cstheme="minorHAnsi"/>
          <w:szCs w:val="20"/>
        </w:rPr>
        <w:t>țele</w:t>
      </w:r>
      <w:r w:rsidRPr="007714F9">
        <w:rPr>
          <w:rFonts w:asciiTheme="minorHAnsi" w:hAnsiTheme="minorHAnsi" w:cstheme="minorHAnsi"/>
          <w:szCs w:val="20"/>
        </w:rPr>
        <w:t xml:space="preserve"> privind imunizarea infrastructurii la schimbarile climatice</w:t>
      </w:r>
      <w:r w:rsidR="00844BBE" w:rsidRPr="007714F9">
        <w:rPr>
          <w:rFonts w:asciiTheme="minorHAnsi" w:hAnsiTheme="minorHAnsi" w:cstheme="minorHAnsi"/>
          <w:szCs w:val="20"/>
        </w:rPr>
        <w:t xml:space="preserve"> așa cum sunt acestea prezentate în “Metodologia privind Imunizarea la Schimbările Climatice și respectarea Principiului DNSH”.</w:t>
      </w:r>
    </w:p>
    <w:p w14:paraId="524BF9BE" w14:textId="5E5EE0AB" w:rsidR="002C3519" w:rsidRPr="007714F9" w:rsidRDefault="002C3519"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respectă cerin</w:t>
      </w:r>
      <w:r>
        <w:rPr>
          <w:rFonts w:asciiTheme="minorHAnsi" w:hAnsiTheme="minorHAnsi" w:cstheme="minorHAnsi"/>
          <w:szCs w:val="20"/>
        </w:rPr>
        <w:t>țele</w:t>
      </w:r>
      <w:r w:rsidRPr="007714F9">
        <w:rPr>
          <w:rFonts w:asciiTheme="minorHAnsi" w:hAnsiTheme="minorHAnsi" w:cstheme="minorHAnsi"/>
          <w:szCs w:val="20"/>
        </w:rPr>
        <w:t xml:space="preserve"> privind </w:t>
      </w:r>
      <w:r>
        <w:rPr>
          <w:rFonts w:asciiTheme="minorHAnsi" w:hAnsiTheme="minorHAnsi" w:cstheme="minorHAnsi"/>
          <w:szCs w:val="20"/>
        </w:rPr>
        <w:t>principiul</w:t>
      </w:r>
      <w:r w:rsidRPr="007714F9">
        <w:rPr>
          <w:rFonts w:asciiTheme="minorHAnsi" w:hAnsiTheme="minorHAnsi" w:cstheme="minorHAnsi"/>
          <w:szCs w:val="20"/>
        </w:rPr>
        <w:t xml:space="preserve"> </w:t>
      </w:r>
      <w:r>
        <w:rPr>
          <w:rFonts w:asciiTheme="minorHAnsi" w:hAnsiTheme="minorHAnsi" w:cstheme="minorHAnsi"/>
          <w:szCs w:val="20"/>
        </w:rPr>
        <w:t xml:space="preserve">DNSH </w:t>
      </w:r>
      <w:r w:rsidRPr="007714F9">
        <w:rPr>
          <w:rFonts w:asciiTheme="minorHAnsi" w:hAnsiTheme="minorHAnsi" w:cstheme="minorHAnsi"/>
          <w:szCs w:val="20"/>
        </w:rPr>
        <w:t>așa cum sunt acestea prezentate în “Metodologia privind Imunizarea la Schimbările Climatice și respectarea Principiului DNSH”.</w:t>
      </w:r>
    </w:p>
    <w:p w14:paraId="59696C0C" w14:textId="61FF26FD" w:rsidR="009B10F4" w:rsidRPr="007714F9" w:rsidRDefault="009B10F4"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00844BBE" w:rsidRPr="007714F9">
        <w:rPr>
          <w:rFonts w:asciiTheme="minorHAnsi" w:hAnsiTheme="minorHAnsi" w:cstheme="minorHAnsi"/>
          <w:szCs w:val="20"/>
        </w:rPr>
        <w:t>p</w:t>
      </w:r>
      <w:r w:rsidRPr="007714F9">
        <w:rPr>
          <w:rFonts w:asciiTheme="minorHAnsi" w:hAnsiTheme="minorHAnsi" w:cstheme="minorHAnsi"/>
          <w:szCs w:val="20"/>
        </w:rPr>
        <w:t xml:space="preserve">roiectele care vizează amplasarea de </w:t>
      </w:r>
      <w:r w:rsidR="002C3519" w:rsidRPr="007714F9">
        <w:rPr>
          <w:rFonts w:asciiTheme="minorHAnsi" w:hAnsiTheme="minorHAnsi" w:cstheme="minorHAnsi"/>
          <w:szCs w:val="20"/>
        </w:rPr>
        <w:t>sta</w:t>
      </w:r>
      <w:r w:rsidR="002C3519">
        <w:rPr>
          <w:rFonts w:asciiTheme="minorHAnsi" w:hAnsiTheme="minorHAnsi" w:cstheme="minorHAnsi"/>
          <w:szCs w:val="20"/>
        </w:rPr>
        <w:t>ț</w:t>
      </w:r>
      <w:r w:rsidR="002C3519" w:rsidRPr="007714F9">
        <w:rPr>
          <w:rFonts w:asciiTheme="minorHAnsi" w:hAnsiTheme="minorHAnsi" w:cstheme="minorHAnsi"/>
          <w:szCs w:val="20"/>
        </w:rPr>
        <w:t xml:space="preserve">ii </w:t>
      </w:r>
      <w:r w:rsidR="002C3519">
        <w:rPr>
          <w:rFonts w:asciiTheme="minorHAnsi" w:hAnsiTheme="minorHAnsi" w:cstheme="minorHAnsi"/>
          <w:szCs w:val="20"/>
        </w:rPr>
        <w:t>ș</w:t>
      </w:r>
      <w:r w:rsidRPr="007714F9">
        <w:rPr>
          <w:rFonts w:asciiTheme="minorHAnsi" w:hAnsiTheme="minorHAnsi" w:cstheme="minorHAnsi"/>
          <w:szCs w:val="20"/>
        </w:rPr>
        <w:t xml:space="preserve">i puncte de </w:t>
      </w:r>
      <w:r w:rsidR="002C3519">
        <w:rPr>
          <w:rFonts w:asciiTheme="minorHAnsi" w:hAnsiTheme="minorHAnsi" w:cstheme="minorHAnsi"/>
          <w:szCs w:val="20"/>
        </w:rPr>
        <w:t>î</w:t>
      </w:r>
      <w:r w:rsidRPr="007714F9">
        <w:rPr>
          <w:rFonts w:asciiTheme="minorHAnsi" w:hAnsiTheme="minorHAnsi" w:cstheme="minorHAnsi"/>
          <w:szCs w:val="20"/>
        </w:rPr>
        <w:t>ncarcare electric</w:t>
      </w:r>
      <w:r w:rsidR="002C3519">
        <w:rPr>
          <w:rFonts w:asciiTheme="minorHAnsi" w:hAnsiTheme="minorHAnsi" w:cstheme="minorHAnsi"/>
          <w:szCs w:val="20"/>
        </w:rPr>
        <w:t>ă</w:t>
      </w:r>
      <w:r w:rsidRPr="007714F9">
        <w:rPr>
          <w:rFonts w:asciiTheme="minorHAnsi" w:hAnsiTheme="minorHAnsi" w:cstheme="minorHAnsi"/>
          <w:szCs w:val="20"/>
        </w:rPr>
        <w:t xml:space="preserve"> respectă regulile privind ajutorul de stat/minimis</w:t>
      </w:r>
      <w:r w:rsidR="00C14537" w:rsidRPr="007714F9">
        <w:rPr>
          <w:rFonts w:asciiTheme="minorHAnsi" w:hAnsiTheme="minorHAnsi" w:cstheme="minorHAnsi"/>
          <w:szCs w:val="20"/>
        </w:rPr>
        <w:t>.</w:t>
      </w:r>
    </w:p>
    <w:p w14:paraId="394E9782" w14:textId="7070ACB6" w:rsidR="009B10F4" w:rsidRPr="007714F9" w:rsidRDefault="009B10F4" w:rsidP="009C03D1">
      <w:pPr>
        <w:pStyle w:val="bullet"/>
        <w:numPr>
          <w:ilvl w:val="0"/>
          <w:numId w:val="0"/>
        </w:numPr>
        <w:spacing w:after="0"/>
        <w:ind w:left="644"/>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00844BBE" w:rsidRPr="007714F9">
        <w:rPr>
          <w:rFonts w:asciiTheme="minorHAnsi" w:hAnsiTheme="minorHAnsi" w:cstheme="minorHAnsi"/>
          <w:szCs w:val="20"/>
        </w:rPr>
        <w:t>v</w:t>
      </w:r>
      <w:r w:rsidRPr="007714F9">
        <w:rPr>
          <w:rFonts w:asciiTheme="minorHAnsi" w:hAnsiTheme="minorHAnsi" w:cstheme="minorHAnsi"/>
          <w:szCs w:val="20"/>
        </w:rPr>
        <w:t>aloarea activității de bază sau pachetului de activități de bază, reprezintă minim 50% din bugetul eligibil al proiectului</w:t>
      </w:r>
      <w:r w:rsidR="00C14537" w:rsidRPr="007714F9">
        <w:rPr>
          <w:rFonts w:asciiTheme="minorHAnsi" w:hAnsiTheme="minorHAnsi" w:cstheme="minorHAnsi"/>
          <w:szCs w:val="20"/>
        </w:rPr>
        <w:t>.</w:t>
      </w:r>
    </w:p>
    <w:p w14:paraId="6BB6D4E9" w14:textId="77777777" w:rsidR="00C87025" w:rsidRPr="007714F9" w:rsidRDefault="00C87025" w:rsidP="009C03D1">
      <w:pPr>
        <w:pStyle w:val="bullet"/>
        <w:numPr>
          <w:ilvl w:val="0"/>
          <w:numId w:val="0"/>
        </w:numPr>
        <w:spacing w:before="0" w:after="0"/>
        <w:rPr>
          <w:rFonts w:asciiTheme="minorHAnsi" w:hAnsiTheme="minorHAnsi" w:cstheme="minorHAnsi"/>
          <w:szCs w:val="20"/>
        </w:rPr>
      </w:pPr>
    </w:p>
    <w:p w14:paraId="2A21A067" w14:textId="5E9FBCC5" w:rsidR="00ED03BA" w:rsidRPr="007714F9" w:rsidRDefault="00ED03BA" w:rsidP="009C03D1">
      <w:pPr>
        <w:pStyle w:val="bullet"/>
        <w:numPr>
          <w:ilvl w:val="0"/>
          <w:numId w:val="3"/>
        </w:numPr>
        <w:spacing w:before="0" w:after="0"/>
        <w:ind w:left="426"/>
        <w:rPr>
          <w:rFonts w:asciiTheme="minorHAnsi" w:hAnsiTheme="minorHAnsi" w:cstheme="minorHAnsi"/>
          <w:b/>
          <w:iCs/>
          <w:szCs w:val="20"/>
          <w:lang w:eastAsia="sk-SK"/>
        </w:rPr>
      </w:pPr>
      <w:r w:rsidRPr="007714F9">
        <w:rPr>
          <w:rFonts w:asciiTheme="minorHAnsi" w:hAnsiTheme="minorHAnsi" w:cstheme="minorHAnsi"/>
          <w:b/>
          <w:iCs/>
          <w:szCs w:val="20"/>
          <w:lang w:eastAsia="sk-SK"/>
        </w:rPr>
        <w:t>Organizația</w:t>
      </w:r>
      <w:r w:rsidR="009976D9" w:rsidRPr="007714F9">
        <w:rPr>
          <w:rFonts w:asciiTheme="minorHAnsi" w:hAnsiTheme="minorHAnsi" w:cstheme="minorHAnsi"/>
          <w:b/>
          <w:iCs/>
          <w:szCs w:val="20"/>
          <w:lang w:eastAsia="sk-SK"/>
        </w:rPr>
        <w:t>/reprezent</w:t>
      </w:r>
      <w:r w:rsidR="00637403" w:rsidRPr="007714F9">
        <w:rPr>
          <w:rFonts w:asciiTheme="minorHAnsi" w:hAnsiTheme="minorHAnsi" w:cstheme="minorHAnsi"/>
          <w:b/>
          <w:iCs/>
          <w:szCs w:val="20"/>
          <w:lang w:eastAsia="sk-SK"/>
        </w:rPr>
        <w:t>ant</w:t>
      </w:r>
      <w:r w:rsidR="009976D9" w:rsidRPr="007714F9">
        <w:rPr>
          <w:rFonts w:asciiTheme="minorHAnsi" w:hAnsiTheme="minorHAnsi" w:cstheme="minorHAnsi"/>
          <w:b/>
          <w:iCs/>
          <w:szCs w:val="20"/>
          <w:lang w:eastAsia="sk-SK"/>
        </w:rPr>
        <w:t>ul</w:t>
      </w:r>
      <w:r w:rsidR="009C03D1" w:rsidRPr="007714F9">
        <w:rPr>
          <w:rFonts w:asciiTheme="minorHAnsi" w:hAnsiTheme="minorHAnsi" w:cstheme="minorHAnsi"/>
          <w:b/>
          <w:iCs/>
          <w:szCs w:val="20"/>
          <w:lang w:eastAsia="sk-SK"/>
        </w:rPr>
        <w:t xml:space="preserve"> </w:t>
      </w:r>
      <w:r w:rsidRPr="007714F9">
        <w:rPr>
          <w:rFonts w:asciiTheme="minorHAnsi" w:hAnsiTheme="minorHAnsi" w:cstheme="minorHAnsi"/>
          <w:b/>
          <w:iCs/>
          <w:szCs w:val="20"/>
          <w:lang w:eastAsia="sk-SK"/>
        </w:rPr>
        <w:t>nu se află în niciuna din situațiile de excludere prevăzute de legislația aplicabilă</w:t>
      </w:r>
      <w:r w:rsidR="00050F15" w:rsidRPr="007714F9">
        <w:rPr>
          <w:rFonts w:asciiTheme="minorHAnsi" w:hAnsiTheme="minorHAnsi" w:cstheme="minorHAnsi"/>
          <w:b/>
          <w:iCs/>
          <w:szCs w:val="20"/>
          <w:lang w:eastAsia="sk-SK"/>
        </w:rPr>
        <w:t>, respectiv Ghidul Solicitantului</w:t>
      </w:r>
      <w:r w:rsidRPr="007714F9">
        <w:rPr>
          <w:rFonts w:asciiTheme="minorHAnsi" w:hAnsiTheme="minorHAnsi" w:cstheme="minorHAnsi"/>
          <w:b/>
          <w:iCs/>
          <w:szCs w:val="20"/>
          <w:lang w:eastAsia="sk-SK"/>
        </w:rPr>
        <w:t>:</w:t>
      </w:r>
    </w:p>
    <w:p w14:paraId="2303873D" w14:textId="5D001247" w:rsidR="009C03D1" w:rsidRPr="007714F9" w:rsidRDefault="009C03D1" w:rsidP="009C03D1">
      <w:pPr>
        <w:pStyle w:val="bullet"/>
        <w:numPr>
          <w:ilvl w:val="0"/>
          <w:numId w:val="0"/>
        </w:numPr>
        <w:spacing w:after="0"/>
        <w:ind w:left="567"/>
        <w:rPr>
          <w:rFonts w:asciiTheme="minorHAnsi" w:hAnsiTheme="minorHAnsi" w:cstheme="minorHAnsi"/>
          <w:b/>
          <w:iCs/>
          <w:szCs w:val="20"/>
          <w:lang w:eastAsia="sk-SK"/>
        </w:rPr>
      </w:pPr>
      <w:r w:rsidRPr="007714F9">
        <w:rPr>
          <w:rFonts w:asciiTheme="minorHAnsi" w:hAnsiTheme="minorHAnsi" w:cstheme="minorHAnsi"/>
          <w:b/>
          <w:iCs/>
          <w:szCs w:val="20"/>
          <w:lang w:eastAsia="sk-SK"/>
        </w:rPr>
        <w:t>B.1 Organizația/Solicitantul de finanțare nu se află într-una din următoarele situații:</w:t>
      </w:r>
    </w:p>
    <w:p w14:paraId="76C5F626" w14:textId="775C7888" w:rsidR="009C03D1" w:rsidRPr="007714F9" w:rsidRDefault="009C03D1"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00C14537" w:rsidRPr="007714F9">
        <w:rPr>
          <w:rFonts w:asciiTheme="minorHAnsi" w:hAnsiTheme="minorHAnsi" w:cstheme="minorHAnsi"/>
          <w:bCs/>
          <w:iCs/>
          <w:szCs w:val="20"/>
          <w:lang w:eastAsia="sk-SK"/>
        </w:rPr>
        <w:t>î</w:t>
      </w:r>
      <w:r w:rsidR="00C14537" w:rsidRPr="007714F9">
        <w:rPr>
          <w:rFonts w:asciiTheme="minorHAnsi" w:hAnsiTheme="minorHAnsi" w:cstheme="minorHAnsi"/>
          <w:szCs w:val="20"/>
        </w:rPr>
        <w:t xml:space="preserve">n </w:t>
      </w:r>
      <w:r w:rsidRPr="007714F9">
        <w:rPr>
          <w:rFonts w:asciiTheme="minorHAnsi" w:hAnsiTheme="minorHAnsi" w:cstheme="minorHAnsi"/>
          <w:szCs w:val="20"/>
        </w:rPr>
        <w:t>stare de faliment/insolvenţă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r w:rsidR="003760B6" w:rsidRPr="007714F9">
        <w:rPr>
          <w:rFonts w:asciiTheme="minorHAnsi" w:hAnsiTheme="minorHAnsi" w:cstheme="minorHAnsi"/>
          <w:szCs w:val="20"/>
        </w:rPr>
        <w:t>.</w:t>
      </w:r>
    </w:p>
    <w:p w14:paraId="27DD1F3C" w14:textId="2F7655B1" w:rsidR="009C03D1" w:rsidRPr="007714F9" w:rsidRDefault="009C03D1" w:rsidP="009C03D1">
      <w:pPr>
        <w:pStyle w:val="bullet"/>
        <w:numPr>
          <w:ilvl w:val="0"/>
          <w:numId w:val="0"/>
        </w:numPr>
        <w:spacing w:after="0"/>
        <w:ind w:left="567"/>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face obiectul unei proceduri legale pentru declararea sa într-una din situațiile de la punctul </w:t>
      </w:r>
      <w:r w:rsidR="00BE6905">
        <w:rPr>
          <w:rFonts w:asciiTheme="minorHAnsi" w:hAnsiTheme="minorHAnsi" w:cstheme="minorHAnsi"/>
          <w:szCs w:val="20"/>
        </w:rPr>
        <w:t>anterior</w:t>
      </w:r>
      <w:r w:rsidR="003760B6" w:rsidRPr="007714F9">
        <w:rPr>
          <w:rFonts w:asciiTheme="minorHAnsi" w:hAnsiTheme="minorHAnsi" w:cstheme="minorHAnsi"/>
          <w:szCs w:val="20"/>
        </w:rPr>
        <w:t>.</w:t>
      </w:r>
    </w:p>
    <w:p w14:paraId="407D9775" w14:textId="5873A4E0" w:rsidR="00101C7C" w:rsidRPr="007714F9" w:rsidRDefault="009C03D1" w:rsidP="0028719E">
      <w:pPr>
        <w:pStyle w:val="bullet"/>
        <w:numPr>
          <w:ilvl w:val="0"/>
          <w:numId w:val="0"/>
        </w:numPr>
        <w:spacing w:after="0"/>
        <w:ind w:left="567"/>
      </w:pPr>
      <w:r w:rsidRPr="007714F9">
        <w:rPr>
          <w:rFonts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cstheme="minorHAnsi"/>
          <w:szCs w:val="20"/>
        </w:rPr>
      </w:r>
      <w:r w:rsidR="00126D91">
        <w:rPr>
          <w:rFonts w:cstheme="minorHAnsi"/>
          <w:szCs w:val="20"/>
        </w:rPr>
        <w:fldChar w:fldCharType="separate"/>
      </w:r>
      <w:r w:rsidRPr="007714F9">
        <w:rPr>
          <w:rFonts w:cstheme="minorHAnsi"/>
          <w:szCs w:val="20"/>
        </w:rPr>
        <w:fldChar w:fldCharType="end"/>
      </w:r>
      <w:r w:rsidRPr="007714F9">
        <w:rPr>
          <w:rFonts w:asciiTheme="minorHAnsi" w:hAnsiTheme="minorHAnsi" w:cstheme="minorHAnsi"/>
          <w:szCs w:val="20"/>
        </w:rPr>
        <w:t xml:space="preserve"> în dificultate, în conformitate cu prevederile Regulamentului (UE) nr. 651/2014 al Comisiei din 17 iunie 2014 de declarare a anumitor categorii de ajutoare compatibile cu piața internă în aplicarea articolelor 107 și 108 din tratat.</w:t>
      </w:r>
    </w:p>
    <w:p w14:paraId="091E793A" w14:textId="1653AD50" w:rsidR="008D1936" w:rsidRPr="007714F9" w:rsidRDefault="009C03D1" w:rsidP="0028719E">
      <w:pPr>
        <w:pStyle w:val="bullet"/>
        <w:numPr>
          <w:ilvl w:val="0"/>
          <w:numId w:val="0"/>
        </w:numPr>
        <w:spacing w:after="0"/>
        <w:ind w:left="562"/>
        <w:rPr>
          <w:rFonts w:asciiTheme="minorHAnsi" w:hAnsiTheme="minorHAnsi" w:cstheme="minorHAnsi"/>
          <w:szCs w:val="20"/>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să  fi fost găsit vinovat printr-o hotărâre judecătorească definitivă pentru comiterea unei fraude/infracțiuni referitoare la obinerea şi utilizarea fondurilor europene şi/sau a fondurilor publice naţionale aferente acestora, în conformitate cu prevederile Codului Penal aprobat prin Legea nr. 286/2009, cu modificările şi completările ulterioare</w:t>
      </w:r>
      <w:r w:rsidR="00F13773" w:rsidRPr="007714F9">
        <w:rPr>
          <w:rFonts w:asciiTheme="minorHAnsi" w:hAnsiTheme="minorHAnsi" w:cstheme="minorHAnsi"/>
          <w:szCs w:val="20"/>
        </w:rPr>
        <w:t>;</w:t>
      </w:r>
    </w:p>
    <w:p w14:paraId="1977C7F9" w14:textId="0990C018" w:rsidR="001C503E" w:rsidRPr="007714F9" w:rsidRDefault="008D1936" w:rsidP="0028719E">
      <w:pPr>
        <w:autoSpaceDE w:val="0"/>
        <w:autoSpaceDN w:val="0"/>
        <w:adjustRightInd w:val="0"/>
        <w:spacing w:before="120" w:after="0" w:line="240" w:lineRule="auto"/>
        <w:ind w:left="562"/>
        <w:jc w:val="both"/>
        <w:rPr>
          <w:rFonts w:cstheme="minorHAnsi"/>
          <w:sz w:val="20"/>
          <w:szCs w:val="20"/>
          <w:lang w:val="it-IT"/>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8F70F8" w:rsidRPr="00090F3A">
        <w:rPr>
          <w:rFonts w:cstheme="minorHAnsi"/>
          <w:sz w:val="20"/>
          <w:szCs w:val="20"/>
        </w:rPr>
        <w:t>(daca proiectul intră sub incidența regulilor privind ajutorul de stat/de minimis)</w:t>
      </w:r>
      <w:r w:rsidR="008F70F8">
        <w:rPr>
          <w:rFonts w:cstheme="minorHAnsi"/>
          <w:sz w:val="20"/>
          <w:szCs w:val="20"/>
        </w:rPr>
        <w:t xml:space="preserve"> </w:t>
      </w:r>
      <w:r w:rsidRPr="004A7B17">
        <w:rPr>
          <w:rFonts w:cstheme="minorHAnsi"/>
          <w:sz w:val="20"/>
          <w:szCs w:val="20"/>
          <w:lang w:val="it-IT"/>
        </w:rPr>
        <w:t>nu a fost/nu este subiect al unui ordin de recuperare în urma unei decizii privind declararea unui ajutor ca fiind ilegal şi incompatibil cu piaţa comună ce nu a fost executată deja şi creanţa nu a fost integral recuperată, inclusiv dobânda aferentă</w:t>
      </w:r>
      <w:r w:rsidR="00F13773" w:rsidRPr="004A7B17">
        <w:rPr>
          <w:rFonts w:cstheme="minorHAnsi"/>
          <w:sz w:val="20"/>
          <w:szCs w:val="20"/>
        </w:rPr>
        <w:t>.</w:t>
      </w:r>
    </w:p>
    <w:p w14:paraId="59EBC028" w14:textId="7A829D7C" w:rsidR="009C03D1" w:rsidRPr="007714F9" w:rsidRDefault="009C03D1" w:rsidP="009C03D1">
      <w:pPr>
        <w:pStyle w:val="bullet"/>
        <w:numPr>
          <w:ilvl w:val="0"/>
          <w:numId w:val="0"/>
        </w:numPr>
        <w:spacing w:after="0"/>
        <w:ind w:left="567"/>
        <w:rPr>
          <w:rFonts w:asciiTheme="minorHAnsi" w:hAnsiTheme="minorHAnsi" w:cstheme="minorHAnsi"/>
          <w:b/>
          <w:iCs/>
          <w:szCs w:val="20"/>
          <w:lang w:eastAsia="sk-SK"/>
        </w:rPr>
      </w:pPr>
      <w:r w:rsidRPr="007714F9">
        <w:rPr>
          <w:rFonts w:asciiTheme="minorHAnsi" w:hAnsiTheme="minorHAnsi" w:cstheme="minorHAnsi"/>
          <w:b/>
          <w:iCs/>
          <w:szCs w:val="20"/>
          <w:lang w:eastAsia="sk-SK"/>
        </w:rPr>
        <w:t>B.2</w:t>
      </w:r>
      <w:r w:rsidRPr="007714F9">
        <w:rPr>
          <w:rFonts w:asciiTheme="minorHAnsi" w:hAnsiTheme="minorHAnsi" w:cstheme="minorHAnsi"/>
          <w:b/>
          <w:iCs/>
          <w:szCs w:val="20"/>
          <w:lang w:eastAsia="sk-SK"/>
        </w:rPr>
        <w:tab/>
        <w:t>Reprezentantul legal care îşi exercită atribuţiile de drept, pe perioada procesului de evaluare, selectie și contractare, nu se afla într-una din situațiile de mai jos:</w:t>
      </w:r>
    </w:p>
    <w:p w14:paraId="24504103" w14:textId="11E0C179" w:rsidR="009C03D1" w:rsidRPr="007714F9" w:rsidRDefault="009C03D1" w:rsidP="009C03D1">
      <w:pPr>
        <w:pStyle w:val="bullet"/>
        <w:numPr>
          <w:ilvl w:val="0"/>
          <w:numId w:val="0"/>
        </w:numPr>
        <w:spacing w:after="0"/>
        <w:ind w:left="567"/>
        <w:rPr>
          <w:rFonts w:asciiTheme="minorHAnsi" w:hAnsiTheme="minorHAnsi" w:cstheme="minorHAnsi"/>
          <w:bCs/>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Pr="007714F9">
        <w:rPr>
          <w:rFonts w:asciiTheme="minorHAnsi" w:hAnsiTheme="minorHAnsi" w:cstheme="minorHAnsi"/>
          <w:bCs/>
          <w:iCs/>
          <w:szCs w:val="20"/>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35DADE17" w14:textId="012B0F42" w:rsidR="009C03D1" w:rsidRPr="007714F9" w:rsidRDefault="009C03D1" w:rsidP="009C03D1">
      <w:pPr>
        <w:pStyle w:val="bullet"/>
        <w:numPr>
          <w:ilvl w:val="0"/>
          <w:numId w:val="0"/>
        </w:numPr>
        <w:spacing w:after="0"/>
        <w:ind w:left="567"/>
        <w:rPr>
          <w:rFonts w:asciiTheme="minorHAnsi" w:hAnsiTheme="minorHAnsi" w:cstheme="minorHAnsi"/>
          <w:bCs/>
          <w:iCs/>
          <w:szCs w:val="20"/>
          <w:lang w:eastAsia="sk-SK"/>
        </w:rPr>
      </w:pPr>
      <w:r w:rsidRPr="007714F9">
        <w:rPr>
          <w:rFonts w:asciiTheme="minorHAnsi" w:hAnsiTheme="minorHAnsi" w:cstheme="minorHAnsi"/>
          <w:szCs w:val="20"/>
        </w:rPr>
        <w:lastRenderedPageBreak/>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Pr="007714F9">
        <w:rPr>
          <w:rFonts w:asciiTheme="minorHAnsi" w:hAnsiTheme="minorHAnsi" w:cstheme="minorHAnsi"/>
          <w:bCs/>
          <w:iCs/>
          <w:szCs w:val="20"/>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4B1179A4" w14:textId="3A4B70AC" w:rsidR="008D1936" w:rsidRDefault="009C03D1" w:rsidP="00B251AC">
      <w:pPr>
        <w:pStyle w:val="bullet"/>
        <w:numPr>
          <w:ilvl w:val="0"/>
          <w:numId w:val="0"/>
        </w:numPr>
        <w:spacing w:after="0"/>
        <w:ind w:left="567"/>
        <w:rPr>
          <w:rFonts w:asciiTheme="minorHAnsi" w:hAnsiTheme="minorHAnsi" w:cstheme="minorHAnsi"/>
          <w:bCs/>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Pr="007714F9">
        <w:rPr>
          <w:rFonts w:asciiTheme="minorHAnsi" w:hAnsiTheme="minorHAnsi" w:cstheme="minorHAnsi"/>
          <w:bCs/>
          <w:iCs/>
          <w:szCs w:val="20"/>
          <w:lang w:eastAsia="sk-SK"/>
        </w:rPr>
        <w:t>să fi suferit condamnări definitive în cauze referitoare la obţinerea şi utilizarea fondurilor europene şi/sau a fondurilor publice naţionale aferente acestora.</w:t>
      </w:r>
    </w:p>
    <w:p w14:paraId="37347B36" w14:textId="77777777" w:rsidR="00B251AC" w:rsidRPr="007714F9" w:rsidRDefault="00B251AC" w:rsidP="00B251AC">
      <w:pPr>
        <w:pStyle w:val="bullet"/>
        <w:numPr>
          <w:ilvl w:val="0"/>
          <w:numId w:val="0"/>
        </w:numPr>
        <w:spacing w:after="0"/>
        <w:ind w:left="567"/>
        <w:rPr>
          <w:rFonts w:asciiTheme="minorHAnsi" w:hAnsiTheme="minorHAnsi" w:cstheme="minorHAnsi"/>
          <w:bCs/>
          <w:iCs/>
          <w:szCs w:val="20"/>
          <w:lang w:eastAsia="sk-SK"/>
        </w:rPr>
      </w:pPr>
    </w:p>
    <w:p w14:paraId="58463D36" w14:textId="283120F4" w:rsidR="009C03D1" w:rsidRPr="007714F9" w:rsidRDefault="009C03D1" w:rsidP="009C03D1">
      <w:pPr>
        <w:pStyle w:val="bullet"/>
        <w:numPr>
          <w:ilvl w:val="0"/>
          <w:numId w:val="0"/>
        </w:numPr>
        <w:spacing w:after="0"/>
        <w:ind w:left="567"/>
        <w:rPr>
          <w:rFonts w:asciiTheme="minorHAnsi" w:hAnsiTheme="minorHAnsi" w:cstheme="minorHAnsi"/>
          <w:b/>
          <w:iCs/>
          <w:szCs w:val="20"/>
          <w:lang w:eastAsia="sk-SK"/>
        </w:rPr>
      </w:pPr>
      <w:r w:rsidRPr="007714F9">
        <w:rPr>
          <w:rFonts w:asciiTheme="minorHAnsi" w:hAnsiTheme="minorHAnsi" w:cstheme="minorHAnsi"/>
          <w:b/>
          <w:iCs/>
          <w:szCs w:val="20"/>
          <w:lang w:eastAsia="sk-SK"/>
        </w:rPr>
        <w:t>B.3 Solicitantul trebuie să se regăsească în următoarele situații:</w:t>
      </w:r>
    </w:p>
    <w:p w14:paraId="19A71FB4" w14:textId="05A36DF9" w:rsidR="009C03D1" w:rsidRPr="007714F9" w:rsidRDefault="009C03D1" w:rsidP="009C03D1">
      <w:pPr>
        <w:pStyle w:val="bullet"/>
        <w:numPr>
          <w:ilvl w:val="0"/>
          <w:numId w:val="0"/>
        </w:numPr>
        <w:spacing w:after="0"/>
        <w:ind w:left="567"/>
        <w:rPr>
          <w:rFonts w:asciiTheme="minorHAnsi" w:hAnsiTheme="minorHAnsi" w:cstheme="minorHAnsi"/>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Pr="007714F9">
        <w:rPr>
          <w:rFonts w:asciiTheme="minorHAnsi" w:hAnsiTheme="minorHAnsi" w:cstheme="minorHAnsi"/>
          <w:iCs/>
          <w:szCs w:val="20"/>
          <w:lang w:eastAsia="sk-SK"/>
        </w:rPr>
        <w:t>în cazul solicitantului pentru care au fost stabilite debite în sarcina sa ca urmare a măsurilor legale întreprinse de autoritatea de management, acesta va putea încheia contractul de finanţare în următoarele situaţii:</w:t>
      </w:r>
    </w:p>
    <w:p w14:paraId="3B780320" w14:textId="1D1876D4" w:rsidR="009C03D1" w:rsidRPr="007714F9" w:rsidRDefault="009C03D1" w:rsidP="009C03D1">
      <w:pPr>
        <w:pStyle w:val="bullet"/>
        <w:numPr>
          <w:ilvl w:val="0"/>
          <w:numId w:val="0"/>
        </w:numPr>
        <w:spacing w:before="0" w:after="0"/>
        <w:ind w:left="1134"/>
        <w:rPr>
          <w:rFonts w:asciiTheme="minorHAnsi" w:hAnsiTheme="minorHAnsi" w:cstheme="minorHAnsi"/>
          <w:iCs/>
          <w:szCs w:val="20"/>
          <w:lang w:eastAsia="sk-SK"/>
        </w:rPr>
      </w:pPr>
      <w:r w:rsidRPr="007714F9">
        <w:rPr>
          <w:rFonts w:ascii="Segoe UI Symbol" w:hAnsi="Segoe UI Symbol" w:cs="Segoe UI Symbol"/>
          <w:iCs/>
          <w:szCs w:val="20"/>
          <w:lang w:eastAsia="sk-SK"/>
        </w:rPr>
        <w:t>✔</w:t>
      </w:r>
      <w:r w:rsidRPr="007714F9">
        <w:rPr>
          <w:rFonts w:asciiTheme="minorHAnsi" w:hAnsiTheme="minorHAnsi" w:cstheme="minorHAnsi"/>
          <w:iCs/>
          <w:szCs w:val="20"/>
          <w:lang w:eastAsia="sk-SK"/>
        </w:rPr>
        <w:tab/>
        <w:t xml:space="preserve">recunoaşte debitul stabilit în sarcina sa de autoritatea de management pentru </w:t>
      </w:r>
      <w:r w:rsidR="00FD4A7E" w:rsidRPr="007714F9">
        <w:rPr>
          <w:rFonts w:asciiTheme="minorHAnsi" w:hAnsiTheme="minorHAnsi" w:cstheme="minorHAnsi"/>
          <w:iCs/>
          <w:szCs w:val="20"/>
          <w:lang w:eastAsia="sk-SK"/>
        </w:rPr>
        <w:t xml:space="preserve">Programul Regional Nord-Est 2021-2027 </w:t>
      </w:r>
      <w:r w:rsidRPr="007714F9">
        <w:rPr>
          <w:rFonts w:asciiTheme="minorHAnsi" w:hAnsiTheme="minorHAnsi" w:cstheme="minorHAnsi"/>
          <w:iCs/>
          <w:szCs w:val="20"/>
          <w:lang w:eastAsia="sk-SK"/>
        </w:rPr>
        <w:t xml:space="preserve">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w:t>
      </w:r>
      <w:r w:rsidRPr="00473107">
        <w:rPr>
          <w:rFonts w:asciiTheme="minorHAnsi" w:hAnsiTheme="minorHAnsi" w:cstheme="minorHAnsi"/>
          <w:iCs/>
          <w:szCs w:val="20"/>
          <w:lang w:eastAsia="sk-SK"/>
        </w:rPr>
        <w:t>constatat</w:t>
      </w:r>
      <w:r w:rsidR="00FD4A7E" w:rsidRPr="00473107">
        <w:rPr>
          <w:rFonts w:asciiTheme="minorHAnsi" w:hAnsiTheme="minorHAnsi" w:cstheme="minorHAnsi"/>
          <w:iCs/>
          <w:szCs w:val="20"/>
          <w:lang w:eastAsia="sk-SK"/>
        </w:rPr>
        <w:t>;</w:t>
      </w:r>
    </w:p>
    <w:p w14:paraId="061CA816" w14:textId="77777777" w:rsidR="009C03D1" w:rsidRPr="007714F9" w:rsidRDefault="009C03D1" w:rsidP="009C03D1">
      <w:pPr>
        <w:pStyle w:val="bullet"/>
        <w:numPr>
          <w:ilvl w:val="0"/>
          <w:numId w:val="0"/>
        </w:numPr>
        <w:spacing w:before="0" w:after="0"/>
        <w:ind w:left="1134"/>
        <w:rPr>
          <w:rFonts w:asciiTheme="minorHAnsi" w:hAnsiTheme="minorHAnsi" w:cstheme="minorHAnsi"/>
          <w:iCs/>
          <w:szCs w:val="20"/>
          <w:lang w:eastAsia="sk-SK"/>
        </w:rPr>
      </w:pPr>
      <w:r w:rsidRPr="007714F9">
        <w:rPr>
          <w:rFonts w:ascii="Segoe UI Symbol" w:hAnsi="Segoe UI Symbol" w:cs="Segoe UI Symbol"/>
          <w:iCs/>
          <w:szCs w:val="20"/>
          <w:lang w:eastAsia="sk-SK"/>
        </w:rPr>
        <w:t>✔</w:t>
      </w:r>
      <w:r w:rsidRPr="007714F9">
        <w:rPr>
          <w:rFonts w:asciiTheme="minorHAnsi" w:hAnsiTheme="minorHAnsi" w:cstheme="minorHAnsi"/>
          <w:iCs/>
          <w:szCs w:val="20"/>
          <w:lang w:eastAsia="sk-SK"/>
        </w:rPr>
        <w:tab/>
        <w:t>a contestat în instanţă notificările/procesele verbale/notele de constatare a unor debite și prin decizie a instanțelor de judecată acestea au fost suspendate de la executare, anexând dovezi în acest sens.</w:t>
      </w:r>
    </w:p>
    <w:p w14:paraId="14691615" w14:textId="566EEBE8" w:rsidR="009C03D1" w:rsidRPr="007714F9" w:rsidRDefault="009C03D1" w:rsidP="009C03D1">
      <w:pPr>
        <w:pStyle w:val="bullet"/>
        <w:numPr>
          <w:ilvl w:val="0"/>
          <w:numId w:val="0"/>
        </w:numPr>
        <w:spacing w:after="0"/>
        <w:ind w:left="567"/>
        <w:rPr>
          <w:rFonts w:asciiTheme="minorHAnsi" w:hAnsiTheme="minorHAnsi" w:cstheme="minorHAnsi"/>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bookmarkStart w:id="2" w:name="_Hlk138077673"/>
      <w:r w:rsidR="001E60B4" w:rsidRPr="007714F9">
        <w:rPr>
          <w:rFonts w:asciiTheme="minorHAnsi" w:hAnsiTheme="minorHAnsi" w:cstheme="minorHAnsi"/>
          <w:szCs w:val="20"/>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bookmarkEnd w:id="2"/>
      <w:r w:rsidR="001E60B4" w:rsidRPr="007714F9">
        <w:rPr>
          <w:rFonts w:asciiTheme="minorHAnsi" w:hAnsiTheme="minorHAnsi" w:cstheme="minorHAnsi"/>
          <w:szCs w:val="20"/>
        </w:rPr>
        <w:t>.</w:t>
      </w:r>
    </w:p>
    <w:p w14:paraId="252F4D64" w14:textId="418AF855" w:rsidR="009C03D1" w:rsidRPr="007714F9" w:rsidRDefault="009C03D1" w:rsidP="009C03D1">
      <w:pPr>
        <w:pStyle w:val="bullet"/>
        <w:numPr>
          <w:ilvl w:val="0"/>
          <w:numId w:val="0"/>
        </w:numPr>
        <w:spacing w:after="0"/>
        <w:ind w:left="567"/>
        <w:rPr>
          <w:rFonts w:asciiTheme="minorHAnsi" w:hAnsiTheme="minorHAnsi" w:cstheme="minorHAnsi"/>
          <w:iCs/>
          <w:szCs w:val="20"/>
          <w:lang w:eastAsia="sk-SK"/>
        </w:rPr>
      </w:pPr>
      <w:r w:rsidRPr="007714F9">
        <w:rPr>
          <w:rFonts w:asciiTheme="minorHAnsi" w:hAnsiTheme="minorHAnsi" w:cstheme="minorHAnsi"/>
          <w:szCs w:val="20"/>
        </w:rPr>
        <w:fldChar w:fldCharType="begin">
          <w:ffData>
            <w:name w:val=""/>
            <w:enabled/>
            <w:calcOnExit w:val="0"/>
            <w:checkBox>
              <w:sizeAuto/>
              <w:default w:val="0"/>
            </w:checkBox>
          </w:ffData>
        </w:fldChar>
      </w:r>
      <w:r w:rsidRPr="007714F9">
        <w:rPr>
          <w:rFonts w:asciiTheme="minorHAnsi" w:hAnsiTheme="minorHAnsi" w:cstheme="minorHAnsi"/>
          <w:szCs w:val="20"/>
        </w:rPr>
        <w:instrText xml:space="preserve"> FORMCHECKBOX </w:instrText>
      </w:r>
      <w:r w:rsidR="00126D91">
        <w:rPr>
          <w:rFonts w:asciiTheme="minorHAnsi" w:hAnsiTheme="minorHAnsi" w:cstheme="minorHAnsi"/>
          <w:szCs w:val="20"/>
        </w:rPr>
      </w:r>
      <w:r w:rsidR="00126D91">
        <w:rPr>
          <w:rFonts w:asciiTheme="minorHAnsi" w:hAnsiTheme="minorHAnsi" w:cstheme="minorHAnsi"/>
          <w:szCs w:val="20"/>
        </w:rPr>
        <w:fldChar w:fldCharType="separate"/>
      </w:r>
      <w:r w:rsidRPr="007714F9">
        <w:rPr>
          <w:rFonts w:asciiTheme="minorHAnsi" w:hAnsiTheme="minorHAnsi" w:cstheme="minorHAnsi"/>
          <w:szCs w:val="20"/>
        </w:rPr>
        <w:fldChar w:fldCharType="end"/>
      </w:r>
      <w:r w:rsidRPr="007714F9">
        <w:rPr>
          <w:rFonts w:asciiTheme="minorHAnsi" w:hAnsiTheme="minorHAnsi" w:cstheme="minorHAnsi"/>
          <w:szCs w:val="20"/>
        </w:rPr>
        <w:t xml:space="preserve"> </w:t>
      </w:r>
      <w:r w:rsidRPr="007714F9">
        <w:rPr>
          <w:rFonts w:asciiTheme="minorHAnsi" w:hAnsiTheme="minorHAnsi" w:cstheme="minorHAnsi"/>
          <w:iCs/>
          <w:szCs w:val="20"/>
          <w:lang w:eastAsia="sk-SK"/>
        </w:rPr>
        <w:t>deține dreptul legal de a desfășura activitățile prevăzute în cadrul proiectului.</w:t>
      </w:r>
    </w:p>
    <w:p w14:paraId="225F0240" w14:textId="77777777" w:rsidR="00ED03BA" w:rsidRPr="007714F9" w:rsidRDefault="00ED03BA" w:rsidP="00062D81">
      <w:pPr>
        <w:pStyle w:val="bullet"/>
        <w:numPr>
          <w:ilvl w:val="0"/>
          <w:numId w:val="0"/>
        </w:numPr>
        <w:spacing w:before="0" w:after="0"/>
        <w:ind w:left="360"/>
        <w:rPr>
          <w:rFonts w:asciiTheme="minorHAnsi" w:hAnsiTheme="minorHAnsi" w:cstheme="minorHAnsi"/>
          <w:color w:val="00B050"/>
          <w:szCs w:val="20"/>
        </w:rPr>
      </w:pPr>
    </w:p>
    <w:p w14:paraId="456653F3" w14:textId="1F243095" w:rsidR="00694857" w:rsidRPr="007714F9" w:rsidRDefault="002F6292" w:rsidP="00E90E7B">
      <w:pPr>
        <w:pStyle w:val="ListParagraph"/>
        <w:numPr>
          <w:ilvl w:val="0"/>
          <w:numId w:val="3"/>
        </w:numPr>
        <w:spacing w:after="120" w:line="240" w:lineRule="auto"/>
        <w:ind w:left="425" w:hanging="425"/>
        <w:jc w:val="both"/>
        <w:rPr>
          <w:rFonts w:eastAsia="Times New Roman" w:cstheme="minorHAnsi"/>
          <w:b/>
          <w:iCs/>
          <w:sz w:val="20"/>
          <w:szCs w:val="20"/>
          <w:lang w:eastAsia="sk-SK"/>
        </w:rPr>
      </w:pPr>
      <w:r w:rsidRPr="007714F9">
        <w:rPr>
          <w:rFonts w:eastAsia="Times New Roman" w:cstheme="minorHAnsi"/>
          <w:b/>
          <w:iCs/>
          <w:sz w:val="20"/>
          <w:szCs w:val="20"/>
          <w:lang w:eastAsia="sk-SK"/>
        </w:rPr>
        <w:t>Mă angajez c</w:t>
      </w:r>
      <w:r w:rsidR="00D873BF" w:rsidRPr="007714F9">
        <w:rPr>
          <w:rFonts w:eastAsia="Times New Roman" w:cstheme="minorHAnsi"/>
          <w:b/>
          <w:iCs/>
          <w:sz w:val="20"/>
          <w:szCs w:val="20"/>
          <w:lang w:eastAsia="sk-SK"/>
        </w:rPr>
        <w:t>ă</w:t>
      </w:r>
      <w:r w:rsidRPr="007714F9">
        <w:rPr>
          <w:rFonts w:eastAsia="Times New Roman" w:cstheme="minorHAnsi"/>
          <w:b/>
          <w:iCs/>
          <w:sz w:val="20"/>
          <w:szCs w:val="20"/>
          <w:lang w:eastAsia="sk-SK"/>
        </w:rPr>
        <w:t xml:space="preserve"> organizația</w:t>
      </w:r>
      <w:r w:rsidR="00F849A4" w:rsidRPr="007714F9">
        <w:rPr>
          <w:rFonts w:eastAsia="Times New Roman" w:cstheme="minorHAnsi"/>
          <w:b/>
          <w:iCs/>
          <w:sz w:val="20"/>
          <w:szCs w:val="20"/>
          <w:lang w:eastAsia="sk-SK"/>
        </w:rPr>
        <w:t xml:space="preserve"> </w:t>
      </w:r>
      <w:r w:rsidR="00DD26FF" w:rsidRPr="007714F9">
        <w:rPr>
          <w:rFonts w:eastAsia="Times New Roman" w:cstheme="minorHAnsi"/>
          <w:b/>
          <w:iCs/>
          <w:sz w:val="20"/>
          <w:szCs w:val="20"/>
          <w:lang w:eastAsia="sk-SK"/>
        </w:rPr>
        <w:t>pe care o reprezint</w:t>
      </w:r>
      <w:r w:rsidRPr="007714F9">
        <w:rPr>
          <w:rFonts w:eastAsia="Times New Roman" w:cstheme="minorHAnsi"/>
          <w:b/>
          <w:iCs/>
          <w:sz w:val="20"/>
          <w:szCs w:val="20"/>
          <w:lang w:eastAsia="sk-SK"/>
        </w:rPr>
        <w:t xml:space="preserve">: </w:t>
      </w:r>
    </w:p>
    <w:p w14:paraId="558B93E5" w14:textId="77777777" w:rsidR="00E90E7B" w:rsidRPr="007714F9" w:rsidRDefault="00E90E7B" w:rsidP="00E90E7B">
      <w:pPr>
        <w:pStyle w:val="ListParagraph"/>
        <w:spacing w:beforeLines="120" w:before="288" w:after="120" w:line="240" w:lineRule="auto"/>
        <w:ind w:left="425"/>
        <w:jc w:val="both"/>
        <w:rPr>
          <w:rFonts w:eastAsia="Times New Roman" w:cstheme="minorHAnsi"/>
          <w:b/>
          <w:iCs/>
          <w:sz w:val="20"/>
          <w:szCs w:val="20"/>
          <w:lang w:eastAsia="sk-SK"/>
        </w:rPr>
      </w:pPr>
    </w:p>
    <w:p w14:paraId="31499C5E" w14:textId="0D1589CF" w:rsidR="00D61D10" w:rsidRPr="007714F9" w:rsidRDefault="00D61D10" w:rsidP="00E90E7B">
      <w:pPr>
        <w:pStyle w:val="ListParagraph"/>
        <w:spacing w:after="0" w:line="240" w:lineRule="auto"/>
        <w:jc w:val="both"/>
        <w:rPr>
          <w:rFonts w:cstheme="minorHAnsi"/>
          <w:b/>
          <w:bCs/>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315B57" w:rsidRPr="007714F9">
        <w:rPr>
          <w:rFonts w:cstheme="minorHAnsi"/>
          <w:sz w:val="20"/>
          <w:szCs w:val="20"/>
        </w:rPr>
        <w:t>s</w:t>
      </w:r>
      <w:r w:rsidRPr="007714F9">
        <w:rPr>
          <w:rFonts w:cstheme="minorHAnsi"/>
          <w:sz w:val="20"/>
          <w:szCs w:val="20"/>
        </w:rPr>
        <w:t>ă nu utilizez</w:t>
      </w:r>
      <w:r w:rsidR="00193DF2" w:rsidRPr="007714F9">
        <w:rPr>
          <w:rFonts w:cstheme="minorHAnsi"/>
          <w:sz w:val="20"/>
          <w:szCs w:val="20"/>
        </w:rPr>
        <w:t>e</w:t>
      </w:r>
      <w:r w:rsidRPr="007714F9">
        <w:rPr>
          <w:rFonts w:cstheme="minorHAnsi"/>
          <w:sz w:val="20"/>
          <w:szCs w:val="20"/>
        </w:rPr>
        <w:t xml:space="preserve"> sprijinul primit pentru finanțarea de intervenții excluse din domeniul de aplicare al Fondului vizat de intervenție (FEDR/FC art 6 reg FEDR/ FC1058/2021 , FSE+, etc text static introdus la definire apel ca angajament distinct)</w:t>
      </w:r>
    </w:p>
    <w:p w14:paraId="01AF64FA" w14:textId="566EA066"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3" w:name="__Fieldmark__14454_1580758020"/>
      <w:bookmarkEnd w:id="3"/>
      <w:r w:rsidR="002F6292" w:rsidRPr="007714F9">
        <w:rPr>
          <w:rFonts w:cstheme="minorHAnsi"/>
          <w:sz w:val="20"/>
          <w:szCs w:val="20"/>
          <w:lang w:eastAsia="sk-SK"/>
        </w:rPr>
        <w:t xml:space="preserve"> </w:t>
      </w:r>
      <w:r w:rsidR="00315B57" w:rsidRPr="007714F9">
        <w:rPr>
          <w:rFonts w:cstheme="minorHAnsi"/>
          <w:sz w:val="20"/>
          <w:szCs w:val="20"/>
        </w:rPr>
        <w:t>s</w:t>
      </w:r>
      <w:r w:rsidR="002F6292" w:rsidRPr="007714F9">
        <w:rPr>
          <w:rFonts w:cstheme="minorHAnsi"/>
          <w:sz w:val="20"/>
          <w:szCs w:val="20"/>
        </w:rPr>
        <w:t>ă asigure contribuţia proprie declarata în sectiunea aferenta din Cererea de Finanțare,</w:t>
      </w:r>
    </w:p>
    <w:p w14:paraId="40C17A2D" w14:textId="387BD1EC"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4" w:name="__Fieldmark__14455_1580758020"/>
      <w:bookmarkEnd w:id="4"/>
      <w:r w:rsidR="002F6292" w:rsidRPr="007714F9">
        <w:rPr>
          <w:rFonts w:cstheme="minorHAnsi"/>
          <w:sz w:val="20"/>
          <w:szCs w:val="20"/>
          <w:lang w:eastAsia="sk-SK"/>
        </w:rPr>
        <w:t xml:space="preserve"> </w:t>
      </w:r>
      <w:r w:rsidR="00315B57" w:rsidRPr="007714F9">
        <w:rPr>
          <w:rFonts w:cstheme="minorHAnsi"/>
          <w:sz w:val="20"/>
          <w:szCs w:val="20"/>
        </w:rPr>
        <w:t>s</w:t>
      </w:r>
      <w:r w:rsidR="002F6292" w:rsidRPr="007714F9">
        <w:rPr>
          <w:rFonts w:cstheme="minorHAnsi"/>
          <w:sz w:val="20"/>
          <w:szCs w:val="20"/>
        </w:rPr>
        <w:t>ă finanţeze toate costurile</w:t>
      </w:r>
      <w:r w:rsidR="00F849A4" w:rsidRPr="007714F9">
        <w:rPr>
          <w:rFonts w:cstheme="minorHAnsi"/>
          <w:sz w:val="20"/>
          <w:szCs w:val="20"/>
        </w:rPr>
        <w:t xml:space="preserve">, </w:t>
      </w:r>
      <w:r w:rsidR="002F6292" w:rsidRPr="007714F9">
        <w:rPr>
          <w:rFonts w:cstheme="minorHAnsi"/>
          <w:sz w:val="20"/>
          <w:szCs w:val="20"/>
        </w:rPr>
        <w:t xml:space="preserve">inclusiv costurile </w:t>
      </w:r>
      <w:r w:rsidRPr="007714F9">
        <w:rPr>
          <w:rFonts w:cstheme="minorHAnsi"/>
          <w:sz w:val="20"/>
          <w:szCs w:val="20"/>
        </w:rPr>
        <w:t>neeligibile, dar necesare</w:t>
      </w:r>
      <w:r w:rsidR="00F849A4" w:rsidRPr="007714F9">
        <w:rPr>
          <w:rFonts w:cstheme="minorHAnsi"/>
          <w:sz w:val="20"/>
          <w:szCs w:val="20"/>
        </w:rPr>
        <w:t xml:space="preserve">, </w:t>
      </w:r>
      <w:r w:rsidR="002F6292" w:rsidRPr="007714F9">
        <w:rPr>
          <w:rFonts w:cstheme="minorHAnsi"/>
          <w:sz w:val="20"/>
          <w:szCs w:val="20"/>
        </w:rPr>
        <w:t>aferente proiectului,</w:t>
      </w:r>
    </w:p>
    <w:p w14:paraId="5978E265" w14:textId="46518086"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5" w:name="__Fieldmark__14456_1580758020"/>
      <w:bookmarkEnd w:id="5"/>
      <w:r w:rsidR="002F6292" w:rsidRPr="007714F9">
        <w:rPr>
          <w:rFonts w:cstheme="minorHAnsi"/>
          <w:sz w:val="20"/>
          <w:szCs w:val="20"/>
          <w:lang w:eastAsia="sk-SK"/>
        </w:rPr>
        <w:t xml:space="preserve"> </w:t>
      </w:r>
      <w:r w:rsidR="00315B57" w:rsidRPr="007714F9">
        <w:rPr>
          <w:rFonts w:cstheme="minorHAnsi"/>
          <w:sz w:val="20"/>
          <w:szCs w:val="20"/>
          <w:lang w:eastAsia="sk-SK"/>
        </w:rPr>
        <w:t>s</w:t>
      </w:r>
      <w:r w:rsidR="002F6292" w:rsidRPr="007714F9">
        <w:rPr>
          <w:rFonts w:cstheme="minorHAnsi"/>
          <w:sz w:val="20"/>
          <w:szCs w:val="20"/>
        </w:rPr>
        <w:t xml:space="preserve">ă asigure resursele financiare necesare implementării optime a proiectului în condiţiile rambursării ulterioare a cheltuielilor eligibile din </w:t>
      </w:r>
      <w:r w:rsidR="00CA601F" w:rsidRPr="007714F9">
        <w:rPr>
          <w:rFonts w:cstheme="minorHAnsi"/>
          <w:sz w:val="20"/>
          <w:szCs w:val="20"/>
        </w:rPr>
        <w:t>fonduri</w:t>
      </w:r>
      <w:r w:rsidRPr="007714F9">
        <w:rPr>
          <w:rFonts w:cstheme="minorHAnsi"/>
          <w:sz w:val="20"/>
          <w:szCs w:val="20"/>
        </w:rPr>
        <w:t>le</w:t>
      </w:r>
      <w:r w:rsidR="00CA601F" w:rsidRPr="007714F9">
        <w:rPr>
          <w:rFonts w:cstheme="minorHAnsi"/>
          <w:sz w:val="20"/>
          <w:szCs w:val="20"/>
        </w:rPr>
        <w:t xml:space="preserve"> </w:t>
      </w:r>
      <w:r w:rsidRPr="007714F9">
        <w:rPr>
          <w:rFonts w:cstheme="minorHAnsi"/>
          <w:sz w:val="20"/>
          <w:szCs w:val="20"/>
        </w:rPr>
        <w:t>Uniunii</w:t>
      </w:r>
      <w:r w:rsidR="002F6292" w:rsidRPr="007714F9">
        <w:rPr>
          <w:rFonts w:cstheme="minorHAnsi"/>
          <w:sz w:val="20"/>
          <w:szCs w:val="20"/>
        </w:rPr>
        <w:t>,</w:t>
      </w:r>
    </w:p>
    <w:p w14:paraId="27C36985" w14:textId="2408615D" w:rsidR="00D61D10" w:rsidRPr="007714F9" w:rsidRDefault="00D61D10" w:rsidP="00E90E7B">
      <w:pPr>
        <w:pStyle w:val="Ghid2"/>
        <w:spacing w:before="0" w:line="276" w:lineRule="auto"/>
        <w:ind w:left="720"/>
        <w:jc w:val="both"/>
        <w:rPr>
          <w:rFonts w:asciiTheme="minorHAnsi" w:hAnsiTheme="minorHAnsi" w:cstheme="minorHAnsi"/>
          <w:i w:val="0"/>
          <w:sz w:val="20"/>
        </w:rPr>
      </w:pPr>
      <w:r w:rsidRPr="007714F9">
        <w:rPr>
          <w:rFonts w:asciiTheme="minorHAnsi" w:hAnsiTheme="minorHAnsi" w:cstheme="minorHAnsi"/>
          <w:i w:val="0"/>
          <w:sz w:val="20"/>
        </w:rPr>
        <w:fldChar w:fldCharType="begin">
          <w:ffData>
            <w:name w:val=""/>
            <w:enabled/>
            <w:calcOnExit w:val="0"/>
            <w:checkBox>
              <w:sizeAuto/>
              <w:default w:val="0"/>
            </w:checkBox>
          </w:ffData>
        </w:fldChar>
      </w:r>
      <w:r w:rsidRPr="007714F9">
        <w:rPr>
          <w:rFonts w:asciiTheme="minorHAnsi" w:hAnsiTheme="minorHAnsi" w:cstheme="minorHAnsi"/>
          <w:i w:val="0"/>
          <w:sz w:val="20"/>
        </w:rPr>
        <w:instrText xml:space="preserve"> FORMCHECKBOX </w:instrText>
      </w:r>
      <w:r w:rsidR="00126D91">
        <w:rPr>
          <w:rFonts w:asciiTheme="minorHAnsi" w:hAnsiTheme="minorHAnsi" w:cstheme="minorHAnsi"/>
          <w:i w:val="0"/>
          <w:sz w:val="20"/>
        </w:rPr>
      </w:r>
      <w:r w:rsidR="00126D91">
        <w:rPr>
          <w:rFonts w:asciiTheme="minorHAnsi" w:hAnsiTheme="minorHAnsi" w:cstheme="minorHAnsi"/>
          <w:i w:val="0"/>
          <w:sz w:val="20"/>
        </w:rPr>
        <w:fldChar w:fldCharType="separate"/>
      </w:r>
      <w:r w:rsidRPr="007714F9">
        <w:rPr>
          <w:rFonts w:asciiTheme="minorHAnsi" w:hAnsiTheme="minorHAnsi" w:cstheme="minorHAnsi"/>
          <w:i w:val="0"/>
          <w:sz w:val="20"/>
        </w:rPr>
        <w:fldChar w:fldCharType="end"/>
      </w:r>
      <w:r w:rsidRPr="007714F9">
        <w:rPr>
          <w:rFonts w:asciiTheme="minorHAnsi" w:hAnsiTheme="minorHAnsi" w:cstheme="minorHAnsi"/>
          <w:i w:val="0"/>
          <w:sz w:val="20"/>
          <w:lang w:eastAsia="sk-SK"/>
        </w:rPr>
        <w:t xml:space="preserve"> </w:t>
      </w:r>
      <w:r w:rsidR="00315B57" w:rsidRPr="007714F9">
        <w:rPr>
          <w:rFonts w:asciiTheme="minorHAnsi" w:hAnsiTheme="minorHAnsi" w:cstheme="minorHAnsi"/>
          <w:i w:val="0"/>
          <w:sz w:val="20"/>
          <w:lang w:eastAsia="sk-SK"/>
        </w:rPr>
        <w:t>s</w:t>
      </w:r>
      <w:r w:rsidRPr="007714F9">
        <w:rPr>
          <w:rFonts w:asciiTheme="minorHAnsi" w:eastAsiaTheme="minorHAnsi" w:hAnsiTheme="minorHAnsi" w:cstheme="minorHAnsi"/>
          <w:i w:val="0"/>
          <w:sz w:val="20"/>
        </w:rPr>
        <w:t>ă asigure folosința echipamentelor şi bunurilor achiziţionate prin proiect, împreună cu partenerii, după caz, pentru scopul declarat în proiect</w:t>
      </w:r>
    </w:p>
    <w:p w14:paraId="0D922991" w14:textId="4E2295A7"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6" w:name="__Fieldmark__14457_1580758020"/>
      <w:bookmarkEnd w:id="6"/>
      <w:r w:rsidR="002F6292" w:rsidRPr="007714F9">
        <w:rPr>
          <w:rFonts w:cstheme="minorHAnsi"/>
          <w:sz w:val="20"/>
          <w:szCs w:val="20"/>
          <w:lang w:eastAsia="sk-SK"/>
        </w:rPr>
        <w:t xml:space="preserve"> </w:t>
      </w:r>
      <w:r w:rsidR="00315B57" w:rsidRPr="007714F9">
        <w:rPr>
          <w:rFonts w:cstheme="minorHAnsi"/>
          <w:sz w:val="20"/>
          <w:szCs w:val="20"/>
        </w:rPr>
        <w:t>s</w:t>
      </w:r>
      <w:r w:rsidR="002F6292" w:rsidRPr="007714F9">
        <w:rPr>
          <w:rFonts w:cstheme="minorHAnsi"/>
          <w:sz w:val="20"/>
          <w:szCs w:val="20"/>
        </w:rPr>
        <w:t xml:space="preserve">ă asigure </w:t>
      </w:r>
      <w:r w:rsidRPr="007714F9">
        <w:rPr>
          <w:rFonts w:cstheme="minorHAnsi"/>
          <w:sz w:val="20"/>
          <w:szCs w:val="20"/>
        </w:rPr>
        <w:t>cheltuielile de funcționare și întreținere aferente proiectului care includ investiții în infrastructură sau investiții productive, în vederea asigurării sustenabilității financiare a acestora (pentru investiții din FEDR/FC</w:t>
      </w:r>
      <w:r w:rsidRPr="007714F9">
        <w:rPr>
          <w:rFonts w:cstheme="minorHAnsi"/>
          <w:b/>
          <w:sz w:val="20"/>
          <w:szCs w:val="20"/>
        </w:rPr>
        <w:t>)</w:t>
      </w:r>
      <w:r w:rsidR="002F6292" w:rsidRPr="007714F9">
        <w:rPr>
          <w:rFonts w:cstheme="minorHAnsi"/>
          <w:b/>
          <w:sz w:val="20"/>
          <w:szCs w:val="20"/>
        </w:rPr>
        <w:t>.</w:t>
      </w:r>
    </w:p>
    <w:p w14:paraId="3B51503B" w14:textId="3F66F592"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7" w:name="__Fieldmark__14458_1580758020"/>
      <w:bookmarkEnd w:id="7"/>
      <w:r w:rsidR="002F6292" w:rsidRPr="007714F9">
        <w:rPr>
          <w:rFonts w:cstheme="minorHAnsi"/>
          <w:sz w:val="20"/>
          <w:szCs w:val="20"/>
          <w:lang w:eastAsia="sk-SK"/>
        </w:rPr>
        <w:t xml:space="preserve"> </w:t>
      </w:r>
      <w:r w:rsidR="00315B57" w:rsidRPr="007714F9">
        <w:rPr>
          <w:rFonts w:cstheme="minorHAnsi"/>
          <w:sz w:val="20"/>
          <w:szCs w:val="20"/>
          <w:lang w:eastAsia="sk-SK"/>
        </w:rPr>
        <w:t>s</w:t>
      </w:r>
      <w:r w:rsidR="002F6292" w:rsidRPr="007714F9">
        <w:rPr>
          <w:rFonts w:cstheme="minorHAnsi"/>
          <w:sz w:val="20"/>
          <w:szCs w:val="20"/>
        </w:rPr>
        <w:t>ă prezinte, la momentul contractării, la cererea AM</w:t>
      </w:r>
      <w:r w:rsidR="001F1E1C">
        <w:rPr>
          <w:rFonts w:cstheme="minorHAnsi"/>
          <w:sz w:val="20"/>
          <w:szCs w:val="20"/>
        </w:rPr>
        <w:t>,</w:t>
      </w:r>
      <w:r w:rsidR="002F6292" w:rsidRPr="007714F9">
        <w:rPr>
          <w:rFonts w:cstheme="minorHAnsi"/>
          <w:sz w:val="20"/>
          <w:szCs w:val="20"/>
        </w:rPr>
        <w:t xml:space="preserve"> toate documentele necesare pentru a dovedi îndeplinirea </w:t>
      </w:r>
      <w:r w:rsidR="00BE5757" w:rsidRPr="007714F9">
        <w:rPr>
          <w:rFonts w:cstheme="minorHAnsi"/>
          <w:sz w:val="20"/>
          <w:szCs w:val="20"/>
        </w:rPr>
        <w:t xml:space="preserve">condițiilor </w:t>
      </w:r>
      <w:r w:rsidR="002F6292" w:rsidRPr="007714F9">
        <w:rPr>
          <w:rFonts w:cstheme="minorHAnsi"/>
          <w:sz w:val="20"/>
          <w:szCs w:val="20"/>
        </w:rPr>
        <w:t>de eligibilitate.</w:t>
      </w:r>
    </w:p>
    <w:p w14:paraId="6C91492C" w14:textId="34D2D890" w:rsidR="00ED03BA" w:rsidRPr="007714F9" w:rsidRDefault="00ED03BA" w:rsidP="00E90E7B">
      <w:pPr>
        <w:suppressAutoHyphens w:val="0"/>
        <w:autoSpaceDE w:val="0"/>
        <w:autoSpaceDN w:val="0"/>
        <w:adjustRightInd w:val="0"/>
        <w:spacing w:after="0" w:line="240" w:lineRule="auto"/>
        <w:ind w:left="720"/>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315B57" w:rsidRPr="007714F9">
        <w:rPr>
          <w:rFonts w:cstheme="minorHAnsi"/>
          <w:sz w:val="20"/>
          <w:szCs w:val="20"/>
        </w:rPr>
        <w:t>î</w:t>
      </w:r>
      <w:r w:rsidRPr="007714F9">
        <w:rPr>
          <w:rFonts w:cstheme="minorHAnsi"/>
          <w:sz w:val="20"/>
          <w:szCs w:val="20"/>
        </w:rPr>
        <w:t>n cazul în care au fost demarate activităţi înainte de depunerea proiectului, eventualele proceduri de achiziţii publice aferente acestor activităţi au respectat legislaţia privind achiziţiile publice</w:t>
      </w:r>
      <w:r w:rsidR="001161C7" w:rsidRPr="007714F9">
        <w:rPr>
          <w:rFonts w:cstheme="minorHAnsi"/>
          <w:sz w:val="20"/>
          <w:szCs w:val="20"/>
        </w:rPr>
        <w:t>.</w:t>
      </w:r>
    </w:p>
    <w:bookmarkStart w:id="8" w:name="__Fieldmark__14459_1580758020"/>
    <w:bookmarkEnd w:id="8"/>
    <w:p w14:paraId="73717FC2" w14:textId="5CDF676F" w:rsidR="00694857"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9" w:name="__Fieldmark__14460_1580758020"/>
      <w:bookmarkEnd w:id="9"/>
      <w:r w:rsidR="002F6292" w:rsidRPr="007714F9">
        <w:rPr>
          <w:rFonts w:cstheme="minorHAnsi"/>
          <w:sz w:val="20"/>
          <w:szCs w:val="20"/>
          <w:lang w:eastAsia="sk-SK"/>
        </w:rPr>
        <w:t xml:space="preserve"> </w:t>
      </w:r>
      <w:r w:rsidR="00315B57" w:rsidRPr="007714F9">
        <w:rPr>
          <w:rFonts w:cstheme="minorHAnsi"/>
          <w:sz w:val="20"/>
          <w:szCs w:val="20"/>
        </w:rPr>
        <w:t>î</w:t>
      </w:r>
      <w:r w:rsidR="002F6292" w:rsidRPr="007714F9">
        <w:rPr>
          <w:rFonts w:cstheme="minorHAnsi"/>
          <w:sz w:val="20"/>
          <w:szCs w:val="20"/>
        </w:rPr>
        <w:t>n cazul obținerii finanțării</w:t>
      </w:r>
      <w:r w:rsidR="00E43337" w:rsidRPr="007714F9">
        <w:rPr>
          <w:rFonts w:cstheme="minorHAnsi"/>
          <w:sz w:val="20"/>
          <w:szCs w:val="20"/>
        </w:rPr>
        <w:t>,</w:t>
      </w:r>
      <w:r w:rsidR="002F6292" w:rsidRPr="007714F9">
        <w:rPr>
          <w:rFonts w:cstheme="minorHAnsi"/>
          <w:sz w:val="20"/>
          <w:szCs w:val="20"/>
        </w:rPr>
        <w:t xml:space="preserve"> să respecte toate cerințele privind </w:t>
      </w:r>
      <w:r w:rsidRPr="007714F9">
        <w:rPr>
          <w:rFonts w:cstheme="minorHAnsi"/>
          <w:sz w:val="20"/>
          <w:szCs w:val="20"/>
        </w:rPr>
        <w:t xml:space="preserve">caracterul durabil </w:t>
      </w:r>
      <w:r w:rsidR="00E43337" w:rsidRPr="007714F9">
        <w:rPr>
          <w:rFonts w:cstheme="minorHAnsi"/>
          <w:sz w:val="20"/>
          <w:szCs w:val="20"/>
        </w:rPr>
        <w:t xml:space="preserve"> </w:t>
      </w:r>
      <w:r w:rsidR="0075429B" w:rsidRPr="007714F9">
        <w:rPr>
          <w:rFonts w:cstheme="minorHAnsi"/>
          <w:sz w:val="20"/>
          <w:szCs w:val="20"/>
        </w:rPr>
        <w:t xml:space="preserve">al </w:t>
      </w:r>
      <w:r w:rsidR="002F6292" w:rsidRPr="007714F9">
        <w:rPr>
          <w:rFonts w:cstheme="minorHAnsi"/>
          <w:sz w:val="20"/>
          <w:szCs w:val="20"/>
        </w:rPr>
        <w:t>proiectului, așa cum sunt specificate în Ghidul Solicitantului</w:t>
      </w:r>
      <w:r w:rsidRPr="007714F9">
        <w:rPr>
          <w:rFonts w:cstheme="minorHAnsi"/>
          <w:sz w:val="20"/>
          <w:szCs w:val="20"/>
        </w:rPr>
        <w:t xml:space="preserve"> cu în conformitate cu prevederile art. 65 din Regulamentul (UE) 1060/2021  </w:t>
      </w:r>
    </w:p>
    <w:p w14:paraId="005EB99B" w14:textId="40083ECC" w:rsidR="00D61D10" w:rsidRPr="007714F9" w:rsidRDefault="00D61D10"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10" w:name="__Fieldmark__14461_1580758020"/>
      <w:bookmarkEnd w:id="10"/>
      <w:r w:rsidR="002F6292" w:rsidRPr="007714F9">
        <w:rPr>
          <w:rFonts w:cstheme="minorHAnsi"/>
          <w:sz w:val="20"/>
          <w:szCs w:val="20"/>
          <w:lang w:eastAsia="sk-SK"/>
        </w:rPr>
        <w:t xml:space="preserve"> </w:t>
      </w:r>
      <w:r w:rsidR="00D873BF" w:rsidRPr="007714F9">
        <w:rPr>
          <w:rFonts w:cstheme="minorHAnsi"/>
          <w:sz w:val="20"/>
          <w:szCs w:val="20"/>
          <w:lang w:eastAsia="sk-SK"/>
        </w:rPr>
        <w:t xml:space="preserve"> </w:t>
      </w:r>
      <w:r w:rsidR="00315B57" w:rsidRPr="007714F9">
        <w:rPr>
          <w:rFonts w:cstheme="minorHAnsi"/>
          <w:sz w:val="20"/>
          <w:szCs w:val="20"/>
        </w:rPr>
        <w:t>s</w:t>
      </w:r>
      <w:r w:rsidR="002F6292" w:rsidRPr="007714F9">
        <w:rPr>
          <w:rFonts w:cstheme="minorHAnsi"/>
          <w:sz w:val="20"/>
          <w:szCs w:val="20"/>
        </w:rPr>
        <w:t xml:space="preserve">ă respecte, pe durata pregătirii şi implementării proiectului, prevederile legislaţiei </w:t>
      </w:r>
      <w:r w:rsidR="00E43337" w:rsidRPr="007714F9">
        <w:rPr>
          <w:rFonts w:cstheme="minorHAnsi"/>
          <w:sz w:val="20"/>
          <w:szCs w:val="20"/>
        </w:rPr>
        <w:t xml:space="preserve">europene </w:t>
      </w:r>
      <w:r w:rsidR="002F6292" w:rsidRPr="007714F9">
        <w:rPr>
          <w:rFonts w:cstheme="minorHAnsi"/>
          <w:sz w:val="20"/>
          <w:szCs w:val="20"/>
        </w:rPr>
        <w:t xml:space="preserve">şi naţionale în domeniul dezvoltării durabile, inclusv DNSH, </w:t>
      </w:r>
      <w:r w:rsidRPr="007714F9">
        <w:rPr>
          <w:rFonts w:cstheme="minorHAnsi"/>
          <w:sz w:val="20"/>
          <w:szCs w:val="20"/>
        </w:rPr>
        <w:t xml:space="preserve">imunizarea la schimbări climatice, egalităţii de şanse, şi nediscriminării, egalităţii de gen, GDPR, Carta drepturilor fundamentale a Uniunii Europene, </w:t>
      </w:r>
      <w:r w:rsidR="00E30336" w:rsidRPr="007714F9">
        <w:rPr>
          <w:rFonts w:cstheme="minorHAnsi"/>
          <w:sz w:val="20"/>
          <w:szCs w:val="20"/>
        </w:rPr>
        <w:t xml:space="preserve">Convenția ONU privind Drepturile Persoanelor cu Handicap, </w:t>
      </w:r>
      <w:r w:rsidRPr="007714F9">
        <w:rPr>
          <w:rFonts w:cstheme="minorHAnsi"/>
          <w:sz w:val="20"/>
          <w:szCs w:val="20"/>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1EB5417E" w:rsidR="00694857" w:rsidRPr="007714F9" w:rsidRDefault="00D61D10" w:rsidP="00807599">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bookmarkStart w:id="11" w:name="__Fieldmark__14462_1580758020"/>
      <w:bookmarkEnd w:id="11"/>
      <w:r w:rsidR="002F6292" w:rsidRPr="007714F9">
        <w:rPr>
          <w:rFonts w:cstheme="minorHAnsi"/>
          <w:sz w:val="20"/>
          <w:szCs w:val="20"/>
          <w:lang w:eastAsia="sk-SK"/>
        </w:rPr>
        <w:t xml:space="preserve"> </w:t>
      </w:r>
      <w:r w:rsidR="00315B57" w:rsidRPr="007714F9">
        <w:rPr>
          <w:rFonts w:cstheme="minorHAnsi"/>
          <w:sz w:val="20"/>
          <w:szCs w:val="20"/>
        </w:rPr>
        <w:t>î</w:t>
      </w:r>
      <w:r w:rsidR="002F6292" w:rsidRPr="007714F9">
        <w:rPr>
          <w:rFonts w:cstheme="minorHAnsi"/>
          <w:sz w:val="20"/>
          <w:szCs w:val="20"/>
        </w:rPr>
        <w:t>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807599" w:rsidRPr="007714F9">
        <w:rPr>
          <w:rFonts w:cstheme="minorHAnsi"/>
          <w:sz w:val="20"/>
          <w:szCs w:val="20"/>
        </w:rPr>
        <w:t xml:space="preserve"> î</w:t>
      </w:r>
      <w:r w:rsidR="002F6292" w:rsidRPr="007714F9">
        <w:rPr>
          <w:rFonts w:cstheme="minorHAnsi"/>
          <w:sz w:val="20"/>
          <w:szCs w:val="20"/>
        </w:rPr>
        <w:t xml:space="preserve">n termen de </w:t>
      </w:r>
      <w:r w:rsidR="0022218F" w:rsidRPr="007714F9">
        <w:rPr>
          <w:rFonts w:cstheme="minorHAnsi"/>
          <w:sz w:val="20"/>
          <w:szCs w:val="20"/>
        </w:rPr>
        <w:t>5 zile</w:t>
      </w:r>
      <w:r w:rsidR="00637403" w:rsidRPr="007714F9">
        <w:rPr>
          <w:rFonts w:cstheme="minorHAnsi"/>
          <w:sz w:val="20"/>
          <w:szCs w:val="20"/>
        </w:rPr>
        <w:t xml:space="preserve"> </w:t>
      </w:r>
      <w:r w:rsidR="002F6292" w:rsidRPr="007714F9">
        <w:rPr>
          <w:rFonts w:cstheme="minorHAnsi"/>
          <w:sz w:val="20"/>
          <w:szCs w:val="20"/>
        </w:rPr>
        <w:t xml:space="preserve"> de la luarea la cunoștință a situației respective.</w:t>
      </w:r>
    </w:p>
    <w:p w14:paraId="2F9540B9" w14:textId="7163DF59" w:rsidR="0022218F" w:rsidRPr="007714F9" w:rsidRDefault="0022218F" w:rsidP="0022218F">
      <w:pPr>
        <w:pStyle w:val="ListParagraph"/>
        <w:spacing w:after="0" w:line="240" w:lineRule="auto"/>
        <w:jc w:val="both"/>
        <w:rPr>
          <w:rFonts w:cstheme="minorHAnsi"/>
          <w:sz w:val="20"/>
          <w:szCs w:val="20"/>
        </w:rPr>
      </w:pPr>
      <w:r w:rsidRPr="007714F9">
        <w:rPr>
          <w:rFonts w:cstheme="minorHAnsi"/>
          <w:sz w:val="20"/>
          <w:szCs w:val="20"/>
        </w:rPr>
        <w:lastRenderedPageBreak/>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D873BF" w:rsidRPr="007714F9">
        <w:rPr>
          <w:rFonts w:cstheme="minorHAnsi"/>
          <w:sz w:val="20"/>
          <w:szCs w:val="20"/>
        </w:rPr>
        <w:t>î</w:t>
      </w:r>
      <w:r w:rsidRPr="007714F9">
        <w:rPr>
          <w:rFonts w:cstheme="minorHAnsi"/>
          <w:sz w:val="20"/>
          <w:szCs w:val="20"/>
        </w:rPr>
        <w:t>nteleg că, ulterior contractării proiectului, modificarea condițiilor de eligibilitate este permisă numai în condițiile stricte ale prevederilor contractuale, cu respectarea legislaţiei în vigoare.</w:t>
      </w:r>
    </w:p>
    <w:p w14:paraId="67BA6AEA" w14:textId="309CEFBE" w:rsidR="00E30336" w:rsidRPr="007714F9" w:rsidRDefault="00E30336" w:rsidP="00E90E7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lang w:eastAsia="sk-SK"/>
        </w:rPr>
        <w:t xml:space="preserve"> </w:t>
      </w:r>
      <w:r w:rsidR="00D873BF" w:rsidRPr="007714F9">
        <w:rPr>
          <w:rFonts w:cstheme="minorHAnsi"/>
          <w:sz w:val="20"/>
          <w:szCs w:val="20"/>
        </w:rPr>
        <w:t>s</w:t>
      </w:r>
      <w:r w:rsidRPr="007714F9">
        <w:rPr>
          <w:rFonts w:cstheme="minorHAnsi"/>
          <w:sz w:val="20"/>
          <w:szCs w:val="20"/>
        </w:rPr>
        <w:t xml:space="preserve">ă iau toate măsurile pentru respectarea regulilor privind </w:t>
      </w:r>
      <w:r w:rsidR="00517B96" w:rsidRPr="007714F9">
        <w:rPr>
          <w:rFonts w:cstheme="minorHAnsi"/>
          <w:sz w:val="20"/>
          <w:szCs w:val="20"/>
        </w:rPr>
        <w:t>evitarea</w:t>
      </w:r>
      <w:r w:rsidRPr="007714F9">
        <w:rPr>
          <w:rFonts w:cstheme="minorHAnsi"/>
          <w:sz w:val="20"/>
          <w:szCs w:val="20"/>
        </w:rPr>
        <w:t xml:space="preserve"> conflictului de interese, în conformitate cu reglementările europene și naționale în vigoare.</w:t>
      </w:r>
    </w:p>
    <w:p w14:paraId="1057B2A0" w14:textId="664BC68D" w:rsidR="00C7678B" w:rsidRPr="007714F9" w:rsidRDefault="00C7678B" w:rsidP="00C7678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PMUD a fost elaborat in conformitate cu prevederile legale (in cazul proiectelor de tip B)</w:t>
      </w:r>
    </w:p>
    <w:p w14:paraId="0F6C4BB1" w14:textId="1670389B" w:rsidR="00C7678B" w:rsidRPr="007714F9" w:rsidRDefault="00C7678B" w:rsidP="00C7678B">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D873BF" w:rsidRPr="007714F9">
        <w:rPr>
          <w:rFonts w:cstheme="minorHAnsi"/>
          <w:sz w:val="20"/>
          <w:szCs w:val="20"/>
        </w:rPr>
        <w:t>s</w:t>
      </w:r>
      <w:r w:rsidRPr="007714F9">
        <w:rPr>
          <w:rFonts w:cstheme="minorHAnsi"/>
          <w:sz w:val="20"/>
          <w:szCs w:val="20"/>
        </w:rPr>
        <w:t>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1F1E1C">
        <w:rPr>
          <w:rFonts w:cstheme="minorHAnsi"/>
          <w:sz w:val="20"/>
          <w:szCs w:val="20"/>
        </w:rPr>
        <w:t>.</w:t>
      </w:r>
    </w:p>
    <w:p w14:paraId="77FBA76A" w14:textId="7EAAEE50" w:rsidR="00196802" w:rsidRPr="007714F9" w:rsidRDefault="00C7678B" w:rsidP="00C7678B">
      <w:pPr>
        <w:suppressAutoHyphens w:val="0"/>
        <w:spacing w:after="0" w:line="240" w:lineRule="auto"/>
        <w:ind w:left="720"/>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315B57" w:rsidRPr="007714F9">
        <w:rPr>
          <w:rFonts w:cstheme="minorHAnsi"/>
          <w:sz w:val="20"/>
          <w:szCs w:val="20"/>
        </w:rPr>
        <w:t>î</w:t>
      </w:r>
      <w:r w:rsidR="00196802" w:rsidRPr="007714F9">
        <w:rPr>
          <w:rFonts w:cstheme="minorHAnsi"/>
          <w:sz w:val="20"/>
          <w:szCs w:val="20"/>
        </w:rPr>
        <w:t xml:space="preserve">n cazul proiectelor in care sunt implementate masuri de stimulare a transportului public (stații pentru pasageri si/sau alveole pentru mijloacele de transport public), in perioada de </w:t>
      </w:r>
      <w:sdt>
        <w:sdtPr>
          <w:rPr>
            <w:rFonts w:cstheme="minorHAnsi"/>
            <w:sz w:val="20"/>
            <w:szCs w:val="20"/>
          </w:rPr>
          <w:tag w:val="goog_rdk_3"/>
          <w:id w:val="1941633213"/>
        </w:sdtPr>
        <w:sdtEndPr/>
        <w:sdtContent/>
      </w:sdt>
      <w:r w:rsidR="00196802" w:rsidRPr="007714F9">
        <w:rPr>
          <w:rFonts w:cstheme="minorHAnsi"/>
          <w:sz w:val="20"/>
          <w:szCs w:val="20"/>
        </w:rPr>
        <w:t>implementare a proiectului, voi prezenta programul de transport public actualizat din care să reiasă suprapunerea traseelor de transport public cu infrastructura ce face obiectul proiectului.</w:t>
      </w:r>
    </w:p>
    <w:p w14:paraId="50F48171" w14:textId="633F240D" w:rsidR="001161C7" w:rsidRPr="007714F9" w:rsidRDefault="001161C7" w:rsidP="00C7678B">
      <w:pPr>
        <w:suppressAutoHyphens w:val="0"/>
        <w:spacing w:after="0" w:line="240" w:lineRule="auto"/>
        <w:ind w:left="720"/>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00196802" w:rsidRPr="007714F9">
        <w:rPr>
          <w:rFonts w:cstheme="minorHAnsi"/>
          <w:sz w:val="20"/>
          <w:szCs w:val="20"/>
        </w:rPr>
        <w:t xml:space="preserve"> </w:t>
      </w:r>
      <w:r w:rsidR="00315B57" w:rsidRPr="007714F9">
        <w:rPr>
          <w:rFonts w:cstheme="minorHAnsi"/>
          <w:sz w:val="20"/>
          <w:szCs w:val="20"/>
        </w:rPr>
        <w:t>î</w:t>
      </w:r>
      <w:r w:rsidR="00196802" w:rsidRPr="007714F9">
        <w:rPr>
          <w:rFonts w:cstheme="minorHAnsi"/>
          <w:sz w:val="20"/>
          <w:szCs w:val="20"/>
        </w:rPr>
        <w:t xml:space="preserve">n perioada de </w:t>
      </w:r>
      <w:sdt>
        <w:sdtPr>
          <w:rPr>
            <w:rFonts w:cstheme="minorHAnsi"/>
            <w:sz w:val="20"/>
            <w:szCs w:val="20"/>
          </w:rPr>
          <w:tag w:val="goog_rdk_3"/>
          <w:id w:val="541725980"/>
        </w:sdtPr>
        <w:sdtEndPr/>
        <w:sdtContent/>
      </w:sdt>
      <w:r w:rsidR="00196802" w:rsidRPr="007714F9">
        <w:rPr>
          <w:rFonts w:cstheme="minorHAnsi"/>
          <w:sz w:val="20"/>
          <w:szCs w:val="20"/>
        </w:rPr>
        <w:t xml:space="preserve">implementare a proiectului, </w:t>
      </w:r>
      <w:r w:rsidR="001F1E1C">
        <w:rPr>
          <w:rFonts w:cstheme="minorHAnsi"/>
          <w:sz w:val="20"/>
          <w:szCs w:val="20"/>
        </w:rPr>
        <w:t>î</w:t>
      </w:r>
      <w:r w:rsidR="001F1E1C" w:rsidRPr="007714F9">
        <w:rPr>
          <w:rFonts w:cstheme="minorHAnsi"/>
          <w:sz w:val="20"/>
          <w:szCs w:val="20"/>
        </w:rPr>
        <w:t xml:space="preserve">n </w:t>
      </w:r>
      <w:r w:rsidR="00196802" w:rsidRPr="007714F9">
        <w:rPr>
          <w:rFonts w:cstheme="minorHAnsi"/>
          <w:sz w:val="20"/>
          <w:szCs w:val="20"/>
        </w:rPr>
        <w:t xml:space="preserve">cazul </w:t>
      </w:r>
      <w:r w:rsidR="001F1E1C">
        <w:rPr>
          <w:rFonts w:cstheme="minorHAnsi"/>
          <w:sz w:val="20"/>
          <w:szCs w:val="20"/>
        </w:rPr>
        <w:t>î</w:t>
      </w:r>
      <w:r w:rsidR="001F1E1C" w:rsidRPr="007714F9">
        <w:rPr>
          <w:rFonts w:cstheme="minorHAnsi"/>
          <w:sz w:val="20"/>
          <w:szCs w:val="20"/>
        </w:rPr>
        <w:t xml:space="preserve">n </w:t>
      </w:r>
      <w:r w:rsidR="00196802" w:rsidRPr="007714F9">
        <w:rPr>
          <w:rFonts w:cstheme="minorHAnsi"/>
          <w:sz w:val="20"/>
          <w:szCs w:val="20"/>
        </w:rPr>
        <w:t>care traseul propus la finanțare se intercalează cu segmente de drum modernizate deja sau în curs de modernizare prin alte surse de finanțare, voi prezenta documente din care sa reiasă caracterul continuu al traseului.</w:t>
      </w:r>
    </w:p>
    <w:p w14:paraId="071B2B96" w14:textId="5E379C33" w:rsidR="00CC1F59" w:rsidRPr="007714F9" w:rsidRDefault="00FD2687" w:rsidP="00A53C21">
      <w:pPr>
        <w:pStyle w:val="ListParagraph"/>
        <w:spacing w:after="0" w:line="240" w:lineRule="auto"/>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să aduc la cunostinta Autoritatii de Management existenta unui posibil conflict de interese sau a unei situaţii care are sau poate avea ca efect compromiterea obiectivității și imparțialității procesului de verificare, contractare și implementare a proiectului, în termen de </w:t>
      </w:r>
      <w:r w:rsidRPr="007714F9">
        <w:rPr>
          <w:rFonts w:cstheme="minorHAnsi"/>
          <w:sz w:val="20"/>
          <w:szCs w:val="20"/>
          <w:lang w:val="en-US"/>
        </w:rPr>
        <w:t xml:space="preserve">5 </w:t>
      </w:r>
      <w:proofErr w:type="spellStart"/>
      <w:r w:rsidRPr="007714F9">
        <w:rPr>
          <w:rFonts w:cstheme="minorHAnsi"/>
          <w:sz w:val="20"/>
          <w:szCs w:val="20"/>
          <w:lang w:val="en-US"/>
        </w:rPr>
        <w:t>zile</w:t>
      </w:r>
      <w:proofErr w:type="spellEnd"/>
      <w:r w:rsidRPr="007714F9">
        <w:rPr>
          <w:rFonts w:cstheme="minorHAnsi"/>
          <w:sz w:val="20"/>
          <w:szCs w:val="20"/>
          <w:lang w:val="en-US"/>
        </w:rPr>
        <w:t xml:space="preserve"> </w:t>
      </w:r>
      <w:proofErr w:type="spellStart"/>
      <w:r w:rsidRPr="007714F9">
        <w:rPr>
          <w:rFonts w:cstheme="minorHAnsi"/>
          <w:sz w:val="20"/>
          <w:szCs w:val="20"/>
          <w:lang w:val="en-US"/>
        </w:rPr>
        <w:t>lucratoare</w:t>
      </w:r>
      <w:proofErr w:type="spellEnd"/>
      <w:r w:rsidRPr="007714F9">
        <w:rPr>
          <w:rFonts w:cstheme="minorHAnsi"/>
          <w:sz w:val="20"/>
          <w:szCs w:val="20"/>
        </w:rPr>
        <w:t xml:space="preserve"> de la luarea la cunoștință a situației respective.</w:t>
      </w:r>
    </w:p>
    <w:p w14:paraId="58331A16" w14:textId="606C6BC5" w:rsidR="00A54AAF" w:rsidRPr="007714F9" w:rsidRDefault="00A54AAF" w:rsidP="00C1204F">
      <w:pPr>
        <w:spacing w:after="0"/>
        <w:ind w:left="709"/>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w:t>
      </w:r>
      <w:r w:rsidR="0025664D" w:rsidRPr="007714F9">
        <w:rPr>
          <w:rFonts w:cstheme="minorHAnsi"/>
          <w:sz w:val="20"/>
          <w:szCs w:val="20"/>
        </w:rPr>
        <w:t xml:space="preserve">pentru componenta care vizează amplasarea de </w:t>
      </w:r>
      <w:r w:rsidR="001F1E1C" w:rsidRPr="007714F9">
        <w:rPr>
          <w:rFonts w:cstheme="minorHAnsi"/>
          <w:sz w:val="20"/>
          <w:szCs w:val="20"/>
        </w:rPr>
        <w:t>sta</w:t>
      </w:r>
      <w:r w:rsidR="001F1E1C">
        <w:rPr>
          <w:rFonts w:cstheme="minorHAnsi"/>
          <w:sz w:val="20"/>
          <w:szCs w:val="20"/>
        </w:rPr>
        <w:t>ț</w:t>
      </w:r>
      <w:r w:rsidR="001F1E1C" w:rsidRPr="007714F9">
        <w:rPr>
          <w:rFonts w:cstheme="minorHAnsi"/>
          <w:sz w:val="20"/>
          <w:szCs w:val="20"/>
        </w:rPr>
        <w:t xml:space="preserve">ii </w:t>
      </w:r>
      <w:r w:rsidR="001F1E1C">
        <w:rPr>
          <w:rFonts w:cstheme="minorHAnsi"/>
          <w:sz w:val="20"/>
          <w:szCs w:val="20"/>
        </w:rPr>
        <w:t>ș</w:t>
      </w:r>
      <w:r w:rsidR="001F1E1C" w:rsidRPr="007714F9">
        <w:rPr>
          <w:rFonts w:cstheme="minorHAnsi"/>
          <w:sz w:val="20"/>
          <w:szCs w:val="20"/>
        </w:rPr>
        <w:t xml:space="preserve">i </w:t>
      </w:r>
      <w:r w:rsidR="0025664D" w:rsidRPr="007714F9">
        <w:rPr>
          <w:rFonts w:cstheme="minorHAnsi"/>
          <w:sz w:val="20"/>
          <w:szCs w:val="20"/>
        </w:rPr>
        <w:t xml:space="preserve">puncte de </w:t>
      </w:r>
      <w:r w:rsidR="001F1E1C">
        <w:rPr>
          <w:rFonts w:cstheme="minorHAnsi"/>
          <w:sz w:val="20"/>
          <w:szCs w:val="20"/>
        </w:rPr>
        <w:t>î</w:t>
      </w:r>
      <w:r w:rsidR="001F1E1C" w:rsidRPr="007714F9">
        <w:rPr>
          <w:rFonts w:cstheme="minorHAnsi"/>
          <w:sz w:val="20"/>
          <w:szCs w:val="20"/>
        </w:rPr>
        <w:t>ncarcare electric</w:t>
      </w:r>
      <w:r w:rsidR="001F1E1C">
        <w:rPr>
          <w:rFonts w:cstheme="minorHAnsi"/>
          <w:sz w:val="20"/>
          <w:szCs w:val="20"/>
        </w:rPr>
        <w:t>ă</w:t>
      </w:r>
      <w:r w:rsidR="001F1E1C" w:rsidRPr="007714F9">
        <w:rPr>
          <w:rFonts w:cstheme="minorHAnsi"/>
          <w:sz w:val="20"/>
          <w:szCs w:val="20"/>
        </w:rPr>
        <w:t xml:space="preserve"> </w:t>
      </w:r>
      <w:r w:rsidRPr="007714F9">
        <w:rPr>
          <w:rFonts w:cstheme="minorHAnsi"/>
          <w:sz w:val="20"/>
          <w:szCs w:val="20"/>
        </w:rPr>
        <w:t>să asigure contribuţia financiară proprie fie din resurse proprii, fie din resurse atrase, sub o formă care să nu facă obiectul niciunui alt ajutor public (de exemplu: credite bancare negarantate de stat/de minimis, surse private libere de orice sprijin public)</w:t>
      </w:r>
      <w:r w:rsidR="00C1204F">
        <w:rPr>
          <w:rFonts w:cstheme="minorHAnsi"/>
          <w:sz w:val="20"/>
          <w:szCs w:val="20"/>
        </w:rPr>
        <w:t>.</w:t>
      </w:r>
    </w:p>
    <w:p w14:paraId="539ED1E7" w14:textId="42319E24" w:rsidR="00871473" w:rsidRDefault="00871473" w:rsidP="00C1204F">
      <w:pPr>
        <w:spacing w:after="0"/>
        <w:ind w:left="709"/>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sidRPr="007714F9">
        <w:rPr>
          <w:rFonts w:cstheme="minorHAnsi"/>
          <w:sz w:val="20"/>
          <w:szCs w:val="20"/>
        </w:rPr>
        <w:t xml:space="preserve">  TVA declarata in cadrul operatiunii a fi eligibila pentru finantare din fonduri europene nu a fost si nu va fi solicitata la rambursare conform legislatiei nationale in domeniul fiscal, pentru a respecta prevederile Regulamentului (UE, Euratom) 2018/1.046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Euratom) nr. 966/2012, cu modificarile si completarile ulterioare, in ceea ce priveste evitarea dublei finantari</w:t>
      </w:r>
      <w:r w:rsidR="00C1204F">
        <w:rPr>
          <w:rFonts w:cstheme="minorHAnsi"/>
          <w:sz w:val="20"/>
          <w:szCs w:val="20"/>
        </w:rPr>
        <w:t>.</w:t>
      </w:r>
    </w:p>
    <w:p w14:paraId="6EAC1CD6" w14:textId="6D3B7505" w:rsidR="001F1E1C" w:rsidRPr="00D95C83" w:rsidRDefault="001F1E1C" w:rsidP="001F1E1C">
      <w:pPr>
        <w:spacing w:after="0"/>
        <w:ind w:left="709"/>
        <w:jc w:val="both"/>
        <w:rPr>
          <w:rFonts w:cstheme="minorHAnsi"/>
          <w:sz w:val="20"/>
          <w:szCs w:val="20"/>
        </w:rPr>
      </w:pPr>
      <w:r w:rsidRPr="007714F9">
        <w:rPr>
          <w:rFonts w:cstheme="minorHAnsi"/>
          <w:sz w:val="20"/>
          <w:szCs w:val="20"/>
        </w:rPr>
        <w:fldChar w:fldCharType="begin">
          <w:ffData>
            <w:name w:val=""/>
            <w:enabled/>
            <w:calcOnExit w:val="0"/>
            <w:checkBox>
              <w:sizeAuto/>
              <w:default w:val="0"/>
            </w:checkBox>
          </w:ffData>
        </w:fldChar>
      </w:r>
      <w:r w:rsidRPr="007714F9">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7714F9">
        <w:rPr>
          <w:rFonts w:cstheme="minorHAnsi"/>
          <w:sz w:val="20"/>
          <w:szCs w:val="20"/>
        </w:rPr>
        <w:fldChar w:fldCharType="end"/>
      </w:r>
      <w:r>
        <w:rPr>
          <w:rFonts w:cstheme="minorHAnsi"/>
          <w:sz w:val="20"/>
          <w:szCs w:val="20"/>
        </w:rPr>
        <w:t xml:space="preserve"> </w:t>
      </w:r>
      <w:r w:rsidR="00D95C83" w:rsidRPr="00D95C83">
        <w:rPr>
          <w:rFonts w:cstheme="minorHAnsi"/>
          <w:sz w:val="20"/>
          <w:szCs w:val="20"/>
        </w:rPr>
        <w:t>(daca proiectul intră sub incidența regulilor privind ajutorul de stat/de minimis)</w:t>
      </w:r>
      <w:r w:rsidR="00D95C83">
        <w:rPr>
          <w:rFonts w:cstheme="minorHAnsi"/>
          <w:sz w:val="20"/>
          <w:szCs w:val="20"/>
        </w:rPr>
        <w:t xml:space="preserve"> </w:t>
      </w:r>
      <w:r w:rsidRPr="001F1E1C">
        <w:rPr>
          <w:rFonts w:cstheme="minorHAnsi"/>
          <w:sz w:val="20"/>
          <w:szCs w:val="20"/>
        </w:rPr>
        <w:t xml:space="preserve">să nu utilizez ajutorul de stat sau de minimis acordat pentru a finanța activități sau domenii exceptate de Schema de ajutor de stat și ajutor de minimis pentru </w:t>
      </w:r>
      <w:r w:rsidRPr="00D95C83">
        <w:rPr>
          <w:rFonts w:cstheme="minorHAnsi"/>
          <w:sz w:val="20"/>
          <w:szCs w:val="20"/>
        </w:rPr>
        <w:t>promovarea infrastructurii de reîncărcare vehicule electrice, aprobată prin Dispoziția Directorului General al ADR Nord-Est nr. 248/30.10.2023, modificată și completată prin Dispoziția Directorului General al ADR Nord-Est nr. 108/01.04.2024 .</w:t>
      </w:r>
    </w:p>
    <w:p w14:paraId="41DEB789" w14:textId="7279C34D" w:rsidR="001F1E1C" w:rsidRPr="007714F9" w:rsidRDefault="001F1E1C" w:rsidP="001F1E1C">
      <w:pPr>
        <w:spacing w:after="0"/>
        <w:ind w:left="709"/>
        <w:jc w:val="both"/>
        <w:rPr>
          <w:rFonts w:cstheme="minorHAnsi"/>
          <w:sz w:val="20"/>
          <w:szCs w:val="20"/>
        </w:rPr>
      </w:pPr>
      <w:r w:rsidRPr="00D95C83">
        <w:rPr>
          <w:rFonts w:cstheme="minorHAnsi"/>
          <w:sz w:val="20"/>
          <w:szCs w:val="20"/>
        </w:rPr>
        <w:fldChar w:fldCharType="begin">
          <w:ffData>
            <w:name w:val=""/>
            <w:enabled/>
            <w:calcOnExit w:val="0"/>
            <w:checkBox>
              <w:sizeAuto/>
              <w:default w:val="0"/>
            </w:checkBox>
          </w:ffData>
        </w:fldChar>
      </w:r>
      <w:r w:rsidRPr="00D95C83">
        <w:rPr>
          <w:rFonts w:cstheme="minorHAnsi"/>
          <w:sz w:val="20"/>
          <w:szCs w:val="20"/>
        </w:rPr>
        <w:instrText xml:space="preserve"> FORMCHECKBOX </w:instrText>
      </w:r>
      <w:r w:rsidR="00126D91">
        <w:rPr>
          <w:rFonts w:cstheme="minorHAnsi"/>
          <w:sz w:val="20"/>
          <w:szCs w:val="20"/>
        </w:rPr>
      </w:r>
      <w:r w:rsidR="00126D91">
        <w:rPr>
          <w:rFonts w:cstheme="minorHAnsi"/>
          <w:sz w:val="20"/>
          <w:szCs w:val="20"/>
        </w:rPr>
        <w:fldChar w:fldCharType="separate"/>
      </w:r>
      <w:r w:rsidRPr="00D95C83">
        <w:rPr>
          <w:rFonts w:cstheme="minorHAnsi"/>
          <w:sz w:val="20"/>
          <w:szCs w:val="20"/>
        </w:rPr>
        <w:fldChar w:fldCharType="end"/>
      </w:r>
      <w:r w:rsidRPr="00D95C83">
        <w:rPr>
          <w:rFonts w:cstheme="minorHAnsi"/>
          <w:sz w:val="20"/>
          <w:szCs w:val="20"/>
        </w:rPr>
        <w:t xml:space="preserve"> </w:t>
      </w:r>
      <w:r w:rsidR="00D95C83" w:rsidRPr="00BC6A10">
        <w:rPr>
          <w:rFonts w:cstheme="minorHAnsi"/>
          <w:sz w:val="20"/>
          <w:szCs w:val="20"/>
        </w:rPr>
        <w:t xml:space="preserve">(daca proiectul intră sub incidența regulilor privind ajutorul de stat/de minimis) </w:t>
      </w:r>
      <w:r w:rsidRPr="00D95C83">
        <w:rPr>
          <w:rFonts w:cstheme="minorHAnsi"/>
          <w:sz w:val="20"/>
          <w:szCs w:val="20"/>
        </w:rPr>
        <w:t>să prezint, în perioada de implementare și de durabilitate a contractului de finanțare, documentele contabile care atestă organizarea de evidențe contabile separate</w:t>
      </w:r>
      <w:r w:rsidRPr="001F1E1C">
        <w:rPr>
          <w:rFonts w:cstheme="minorHAnsi"/>
          <w:sz w:val="20"/>
          <w:szCs w:val="20"/>
        </w:rPr>
        <w:t>, alocarea costurilor și veniturilor într-un mod adecvat, pentru a se garanta faptul că activitățile desfășurate în sectoarele excluse din domeniul de aplicare al Schemei nu beneficiază de ajutoare acordate în conformitate cu Schema anterior menționată, precum și faptul că finanțarea care nu implică ajutor de stat nu favorizează activități care intră sub incidența normelor privind ajutorul de stat.</w:t>
      </w:r>
    </w:p>
    <w:p w14:paraId="569AAD5E" w14:textId="77777777" w:rsidR="00E90E7B" w:rsidRPr="007714F9" w:rsidRDefault="00E90E7B" w:rsidP="008F7397">
      <w:pPr>
        <w:spacing w:before="120" w:after="0" w:line="240" w:lineRule="auto"/>
        <w:jc w:val="both"/>
        <w:rPr>
          <w:rFonts w:cstheme="minorHAnsi"/>
          <w:i/>
          <w:color w:val="00B050"/>
          <w:sz w:val="20"/>
          <w:szCs w:val="20"/>
        </w:rPr>
      </w:pPr>
    </w:p>
    <w:p w14:paraId="36AE00CF" w14:textId="369D33E9" w:rsidR="00D309A0" w:rsidRPr="007714F9" w:rsidRDefault="00D309A0" w:rsidP="00062D81">
      <w:pPr>
        <w:pStyle w:val="ListParagraph"/>
        <w:numPr>
          <w:ilvl w:val="0"/>
          <w:numId w:val="3"/>
        </w:numPr>
        <w:suppressAutoHyphens w:val="0"/>
        <w:spacing w:after="0"/>
        <w:ind w:left="782" w:right="64" w:hanging="357"/>
        <w:jc w:val="both"/>
        <w:rPr>
          <w:rFonts w:cstheme="minorHAnsi"/>
          <w:sz w:val="20"/>
          <w:szCs w:val="20"/>
        </w:rPr>
      </w:pPr>
      <w:r w:rsidRPr="007714F9">
        <w:rPr>
          <w:rFonts w:cstheme="minorHAnsi"/>
          <w:b/>
          <w:bCs/>
          <w:sz w:val="20"/>
          <w:szCs w:val="20"/>
        </w:rPr>
        <w:t xml:space="preserve">Imi  exprim acordul cu privire la utilizarea şi prelucrarea datelor cu caracter personal de către </w:t>
      </w:r>
      <w:r w:rsidR="00673026" w:rsidRPr="007714F9">
        <w:rPr>
          <w:rFonts w:cstheme="minorHAnsi"/>
          <w:b/>
          <w:bCs/>
          <w:sz w:val="20"/>
          <w:szCs w:val="20"/>
        </w:rPr>
        <w:t>AM</w:t>
      </w:r>
      <w:r w:rsidR="00807599" w:rsidRPr="007714F9">
        <w:rPr>
          <w:rFonts w:cstheme="minorHAnsi"/>
          <w:b/>
          <w:bCs/>
          <w:sz w:val="20"/>
          <w:szCs w:val="20"/>
        </w:rPr>
        <w:t xml:space="preserve"> r</w:t>
      </w:r>
      <w:r w:rsidR="003C403D" w:rsidRPr="007714F9">
        <w:rPr>
          <w:rFonts w:cstheme="minorHAnsi"/>
          <w:b/>
          <w:bCs/>
          <w:sz w:val="20"/>
          <w:szCs w:val="20"/>
        </w:rPr>
        <w:t>esponsabil sau orice altă structura cu responsabilități în gestiunea și controlul fondurilor</w:t>
      </w:r>
      <w:r w:rsidR="00EE24E5" w:rsidRPr="007714F9">
        <w:rPr>
          <w:rFonts w:cstheme="minorHAnsi"/>
          <w:b/>
          <w:bCs/>
          <w:sz w:val="20"/>
          <w:szCs w:val="20"/>
        </w:rPr>
        <w:t xml:space="preserve"> europene</w:t>
      </w:r>
      <w:r w:rsidRPr="007714F9">
        <w:rPr>
          <w:rFonts w:cstheme="minorHAnsi"/>
          <w:b/>
          <w:bCs/>
          <w:sz w:val="20"/>
          <w:szCs w:val="20"/>
        </w:rPr>
        <w:t>, în cadrul procesului de evaluare și contract</w:t>
      </w:r>
      <w:r w:rsidR="00CA601F" w:rsidRPr="007714F9">
        <w:rPr>
          <w:rFonts w:cstheme="minorHAnsi"/>
          <w:b/>
          <w:bCs/>
          <w:sz w:val="20"/>
          <w:szCs w:val="20"/>
        </w:rPr>
        <w:t>ar</w:t>
      </w:r>
      <w:r w:rsidRPr="007714F9">
        <w:rPr>
          <w:rFonts w:cstheme="minorHAnsi"/>
          <w:b/>
          <w:bCs/>
          <w:sz w:val="20"/>
          <w:szCs w:val="20"/>
        </w:rPr>
        <w:t>e și în cadrul verificărilor de management/audit/control, în scopul îndeplinirii activităților specifice, cu respectarea prevederilor legale</w:t>
      </w:r>
      <w:r w:rsidRPr="007714F9">
        <w:rPr>
          <w:rFonts w:cstheme="minorHAnsi"/>
          <w:sz w:val="20"/>
          <w:szCs w:val="20"/>
        </w:rPr>
        <w:t>.</w:t>
      </w:r>
    </w:p>
    <w:p w14:paraId="38B1774C" w14:textId="77777777" w:rsidR="00E90E7B" w:rsidRPr="007714F9" w:rsidRDefault="00E90E7B" w:rsidP="00E90E7B">
      <w:pPr>
        <w:pStyle w:val="ListParagraph"/>
        <w:suppressAutoHyphens w:val="0"/>
        <w:spacing w:after="0"/>
        <w:ind w:left="782" w:right="64"/>
        <w:jc w:val="both"/>
        <w:rPr>
          <w:rFonts w:cstheme="minorHAnsi"/>
          <w:sz w:val="20"/>
          <w:szCs w:val="20"/>
        </w:rPr>
      </w:pPr>
    </w:p>
    <w:p w14:paraId="01E36F88" w14:textId="3F719583" w:rsidR="00694857" w:rsidRPr="007714F9" w:rsidRDefault="002F6292" w:rsidP="00062D81">
      <w:pPr>
        <w:pStyle w:val="bullet"/>
        <w:numPr>
          <w:ilvl w:val="0"/>
          <w:numId w:val="3"/>
        </w:numPr>
        <w:spacing w:before="0" w:after="0"/>
        <w:ind w:left="782" w:hanging="357"/>
        <w:rPr>
          <w:rFonts w:asciiTheme="minorHAnsi" w:hAnsiTheme="minorHAnsi" w:cstheme="minorHAnsi"/>
          <w:b/>
          <w:szCs w:val="20"/>
        </w:rPr>
      </w:pPr>
      <w:r w:rsidRPr="007714F9">
        <w:rPr>
          <w:rFonts w:asciiTheme="minorHAnsi" w:hAnsiTheme="minorHAnsi" w:cstheme="minorHAnsi"/>
          <w:b/>
          <w:szCs w:val="20"/>
        </w:rPr>
        <w:t>Declar că am luat la cunoștință că în etapa de contractare am obligația să fac dovada tuturor celor declarate prin prezenta Declarație, sub sancțiunea respingerii cererii de finanțare</w:t>
      </w:r>
      <w:r w:rsidR="00D873BF" w:rsidRPr="007714F9">
        <w:rPr>
          <w:rFonts w:asciiTheme="minorHAnsi" w:hAnsiTheme="minorHAnsi" w:cstheme="minorHAnsi"/>
          <w:b/>
          <w:szCs w:val="20"/>
        </w:rPr>
        <w:t>.</w:t>
      </w:r>
    </w:p>
    <w:p w14:paraId="5BEC93CE" w14:textId="77777777" w:rsidR="00E90E7B" w:rsidRPr="007714F9" w:rsidRDefault="00E90E7B" w:rsidP="00E90E7B">
      <w:pPr>
        <w:pStyle w:val="bullet"/>
        <w:numPr>
          <w:ilvl w:val="0"/>
          <w:numId w:val="0"/>
        </w:numPr>
        <w:spacing w:before="0" w:after="0"/>
        <w:rPr>
          <w:rFonts w:asciiTheme="minorHAnsi" w:hAnsiTheme="minorHAnsi" w:cstheme="minorHAnsi"/>
          <w:b/>
          <w:szCs w:val="20"/>
        </w:rPr>
      </w:pPr>
    </w:p>
    <w:p w14:paraId="5FC4E8DA" w14:textId="5EC7D889" w:rsidR="00E90E7B" w:rsidRPr="007714F9" w:rsidRDefault="00311AB4" w:rsidP="00DD4EDA">
      <w:pPr>
        <w:pStyle w:val="bullet"/>
        <w:numPr>
          <w:ilvl w:val="0"/>
          <w:numId w:val="3"/>
        </w:numPr>
        <w:spacing w:before="0" w:after="0"/>
        <w:ind w:left="782" w:hanging="357"/>
        <w:rPr>
          <w:rFonts w:asciiTheme="minorHAnsi" w:hAnsiTheme="minorHAnsi" w:cstheme="minorHAnsi"/>
          <w:b/>
          <w:szCs w:val="20"/>
        </w:rPr>
      </w:pPr>
      <w:r w:rsidRPr="007714F9">
        <w:rPr>
          <w:rFonts w:asciiTheme="minorHAnsi" w:hAnsiTheme="minorHAnsi" w:cstheme="minorHAnsi"/>
          <w:b/>
          <w:szCs w:val="20"/>
        </w:rPr>
        <w:t xml:space="preserve">Declar că sunt pe deplin autorizat să semnez această declaraţie în numele </w:t>
      </w:r>
      <w:r w:rsidRPr="007714F9">
        <w:rPr>
          <w:rFonts w:asciiTheme="minorHAnsi" w:hAnsiTheme="minorHAnsi" w:cstheme="minorHAnsi"/>
          <w:szCs w:val="20"/>
        </w:rPr>
        <w:t xml:space="preserve">&lt;denumire </w:t>
      </w:r>
      <w:r w:rsidRPr="007714F9">
        <w:rPr>
          <w:rFonts w:asciiTheme="minorHAnsi" w:hAnsiTheme="minorHAnsi" w:cstheme="minorHAnsi"/>
          <w:szCs w:val="20"/>
          <w:shd w:val="clear" w:color="auto" w:fill="B2B2B2"/>
        </w:rPr>
        <w:t>entitate juridica</w:t>
      </w:r>
      <w:r w:rsidRPr="007714F9">
        <w:rPr>
          <w:rFonts w:asciiTheme="minorHAnsi" w:hAnsiTheme="minorHAnsi" w:cstheme="minorHAnsi"/>
          <w:szCs w:val="20"/>
        </w:rPr>
        <w:t>&gt;</w:t>
      </w:r>
      <w:r w:rsidRPr="007714F9">
        <w:rPr>
          <w:rFonts w:asciiTheme="minorHAnsi" w:hAnsiTheme="minorHAnsi" w:cstheme="minorHAnsi"/>
          <w:b/>
          <w:szCs w:val="20"/>
        </w:rPr>
        <w:t>.</w:t>
      </w:r>
    </w:p>
    <w:p w14:paraId="01A987A1" w14:textId="77777777" w:rsidR="00E90E7B" w:rsidRPr="007714F9" w:rsidRDefault="00E90E7B" w:rsidP="00E90E7B">
      <w:pPr>
        <w:pStyle w:val="bullet"/>
        <w:numPr>
          <w:ilvl w:val="0"/>
          <w:numId w:val="0"/>
        </w:numPr>
        <w:spacing w:before="0" w:after="0"/>
        <w:ind w:left="782"/>
        <w:rPr>
          <w:rFonts w:asciiTheme="minorHAnsi" w:hAnsiTheme="minorHAnsi" w:cstheme="minorHAnsi"/>
          <w:b/>
          <w:szCs w:val="20"/>
        </w:rPr>
      </w:pPr>
    </w:p>
    <w:p w14:paraId="16F1E0C9" w14:textId="77777777" w:rsidR="00694857" w:rsidRPr="007714F9" w:rsidRDefault="002F6292">
      <w:pPr>
        <w:pStyle w:val="bullet"/>
        <w:numPr>
          <w:ilvl w:val="0"/>
          <w:numId w:val="0"/>
        </w:numPr>
        <w:spacing w:before="0" w:after="0"/>
        <w:ind w:left="720" w:hanging="360"/>
        <w:rPr>
          <w:rFonts w:asciiTheme="minorHAnsi" w:hAnsiTheme="minorHAnsi" w:cstheme="minorHAnsi"/>
          <w:b/>
          <w:szCs w:val="20"/>
        </w:rPr>
      </w:pPr>
      <w:r w:rsidRPr="007714F9">
        <w:rPr>
          <w:rFonts w:asciiTheme="minorHAnsi" w:hAnsiTheme="minorHAnsi" w:cstheme="minorHAnsi"/>
          <w:b/>
          <w:szCs w:val="20"/>
        </w:rPr>
        <w:lastRenderedPageBreak/>
        <w:t>&lt;</w:t>
      </w:r>
      <w:r w:rsidRPr="007714F9">
        <w:rPr>
          <w:rFonts w:asciiTheme="minorHAnsi" w:hAnsiTheme="minorHAnsi" w:cstheme="minorHAnsi"/>
          <w:b/>
          <w:szCs w:val="20"/>
          <w:shd w:val="clear" w:color="auto" w:fill="B2B2B2"/>
        </w:rPr>
        <w:t>nume</w:t>
      </w:r>
      <w:r w:rsidRPr="007714F9">
        <w:rPr>
          <w:rFonts w:asciiTheme="minorHAnsi" w:hAnsiTheme="minorHAnsi" w:cstheme="minorHAnsi"/>
          <w:b/>
          <w:szCs w:val="20"/>
        </w:rPr>
        <w:t>&gt;, &lt;</w:t>
      </w:r>
      <w:r w:rsidRPr="007714F9">
        <w:rPr>
          <w:rFonts w:asciiTheme="minorHAnsi" w:hAnsiTheme="minorHAnsi" w:cstheme="minorHAnsi"/>
          <w:b/>
          <w:szCs w:val="20"/>
          <w:shd w:val="clear" w:color="auto" w:fill="B2B2B2"/>
        </w:rPr>
        <w:t>prenume</w:t>
      </w:r>
      <w:r w:rsidRPr="007714F9">
        <w:rPr>
          <w:rFonts w:asciiTheme="minorHAnsi" w:hAnsiTheme="minorHAnsi" w:cstheme="minorHAnsi"/>
          <w:b/>
          <w:szCs w:val="20"/>
        </w:rPr>
        <w:t xml:space="preserve">&gt;, </w:t>
      </w:r>
    </w:p>
    <w:p w14:paraId="58F64113" w14:textId="77777777" w:rsidR="0035348F" w:rsidRPr="007714F9" w:rsidRDefault="002F6292">
      <w:pPr>
        <w:pStyle w:val="bullet"/>
        <w:numPr>
          <w:ilvl w:val="0"/>
          <w:numId w:val="0"/>
        </w:numPr>
        <w:spacing w:before="0" w:after="0"/>
        <w:ind w:left="720" w:hanging="360"/>
        <w:rPr>
          <w:rFonts w:asciiTheme="minorHAnsi" w:hAnsiTheme="minorHAnsi" w:cstheme="minorHAnsi"/>
          <w:b/>
          <w:szCs w:val="20"/>
        </w:rPr>
      </w:pPr>
      <w:r w:rsidRPr="007714F9">
        <w:rPr>
          <w:rFonts w:asciiTheme="minorHAnsi" w:hAnsiTheme="minorHAnsi" w:cstheme="minorHAnsi"/>
          <w:b/>
          <w:szCs w:val="20"/>
        </w:rPr>
        <w:t>&lt;</w:t>
      </w:r>
      <w:r w:rsidRPr="007714F9">
        <w:rPr>
          <w:rFonts w:asciiTheme="minorHAnsi" w:hAnsiTheme="minorHAnsi" w:cstheme="minorHAnsi"/>
          <w:b/>
          <w:szCs w:val="20"/>
          <w:shd w:val="clear" w:color="auto" w:fill="B2B2B2"/>
        </w:rPr>
        <w:t>funcție</w:t>
      </w:r>
      <w:r w:rsidRPr="007714F9">
        <w:rPr>
          <w:rFonts w:asciiTheme="minorHAnsi" w:hAnsiTheme="minorHAnsi" w:cstheme="minorHAnsi"/>
          <w:b/>
          <w:szCs w:val="20"/>
        </w:rPr>
        <w:t xml:space="preserve">&gt;, </w:t>
      </w:r>
    </w:p>
    <w:p w14:paraId="58493256" w14:textId="331D8C26" w:rsidR="00694857" w:rsidRPr="007714F9" w:rsidRDefault="002F6292">
      <w:pPr>
        <w:pStyle w:val="bullet"/>
        <w:numPr>
          <w:ilvl w:val="0"/>
          <w:numId w:val="0"/>
        </w:numPr>
        <w:spacing w:before="0" w:after="0"/>
        <w:ind w:left="720" w:hanging="360"/>
        <w:rPr>
          <w:rFonts w:asciiTheme="minorHAnsi" w:hAnsiTheme="minorHAnsi" w:cstheme="minorHAnsi"/>
          <w:b/>
          <w:szCs w:val="20"/>
        </w:rPr>
      </w:pPr>
      <w:r w:rsidRPr="007714F9">
        <w:rPr>
          <w:rFonts w:asciiTheme="minorHAnsi" w:hAnsiTheme="minorHAnsi" w:cstheme="minorHAnsi"/>
          <w:b/>
          <w:szCs w:val="20"/>
        </w:rPr>
        <w:t xml:space="preserve">Semnătură </w:t>
      </w:r>
    </w:p>
    <w:p w14:paraId="594B90E0" w14:textId="0A8DC185" w:rsidR="0035348F" w:rsidRPr="007714F9" w:rsidRDefault="0035348F">
      <w:pPr>
        <w:pStyle w:val="bullet"/>
        <w:numPr>
          <w:ilvl w:val="0"/>
          <w:numId w:val="0"/>
        </w:numPr>
        <w:spacing w:before="0" w:after="0"/>
        <w:ind w:left="720" w:hanging="360"/>
        <w:rPr>
          <w:rFonts w:asciiTheme="minorHAnsi" w:hAnsiTheme="minorHAnsi" w:cstheme="minorHAnsi"/>
          <w:b/>
          <w:szCs w:val="20"/>
        </w:rPr>
      </w:pPr>
      <w:r w:rsidRPr="007714F9">
        <w:rPr>
          <w:rFonts w:asciiTheme="minorHAnsi" w:hAnsiTheme="minorHAnsi" w:cstheme="minorHAnsi"/>
          <w:b/>
          <w:szCs w:val="20"/>
        </w:rPr>
        <w:t>Dată (</w:t>
      </w:r>
      <w:r w:rsidRPr="007714F9">
        <w:rPr>
          <w:rFonts w:asciiTheme="minorHAnsi" w:hAnsiTheme="minorHAnsi" w:cstheme="minorHAnsi"/>
          <w:b/>
          <w:szCs w:val="20"/>
          <w:highlight w:val="lightGray"/>
        </w:rPr>
        <w:t>zz/ll/aaaa</w:t>
      </w:r>
      <w:r w:rsidRPr="007714F9">
        <w:rPr>
          <w:rFonts w:asciiTheme="minorHAnsi" w:hAnsiTheme="minorHAnsi" w:cstheme="minorHAnsi"/>
          <w:b/>
          <w:szCs w:val="20"/>
        </w:rPr>
        <w:t>)</w:t>
      </w:r>
      <w:r w:rsidR="00DD4B93" w:rsidRPr="007714F9">
        <w:rPr>
          <w:rFonts w:asciiTheme="minorHAnsi" w:hAnsiTheme="minorHAnsi" w:cstheme="minorHAnsi"/>
          <w:b/>
          <w:szCs w:val="20"/>
        </w:rPr>
        <w:t xml:space="preserve"> </w:t>
      </w:r>
    </w:p>
    <w:p w14:paraId="6DFB7B3B" w14:textId="77777777" w:rsidR="001C503E" w:rsidRPr="007714F9" w:rsidRDefault="001C503E">
      <w:pPr>
        <w:pStyle w:val="bullet"/>
        <w:numPr>
          <w:ilvl w:val="0"/>
          <w:numId w:val="0"/>
        </w:numPr>
        <w:spacing w:before="0" w:after="0"/>
        <w:ind w:left="720" w:hanging="360"/>
        <w:rPr>
          <w:rFonts w:asciiTheme="minorHAnsi" w:hAnsiTheme="minorHAnsi" w:cstheme="minorHAnsi"/>
          <w:b/>
          <w:szCs w:val="20"/>
        </w:rPr>
      </w:pPr>
    </w:p>
    <w:p w14:paraId="0045F39B" w14:textId="77777777" w:rsidR="001C503E" w:rsidRPr="007714F9" w:rsidRDefault="001C503E">
      <w:pPr>
        <w:pStyle w:val="bullet"/>
        <w:numPr>
          <w:ilvl w:val="0"/>
          <w:numId w:val="0"/>
        </w:numPr>
        <w:spacing w:before="0" w:after="0"/>
        <w:ind w:left="720" w:hanging="360"/>
        <w:rPr>
          <w:rFonts w:asciiTheme="minorHAnsi" w:hAnsiTheme="minorHAnsi" w:cstheme="minorHAnsi"/>
          <w:b/>
          <w:szCs w:val="20"/>
        </w:rPr>
      </w:pPr>
    </w:p>
    <w:p w14:paraId="5FA86D5D" w14:textId="77777777" w:rsidR="001C503E" w:rsidRPr="007714F9" w:rsidRDefault="001C503E" w:rsidP="001C503E">
      <w:pPr>
        <w:spacing w:after="0" w:line="240" w:lineRule="auto"/>
        <w:jc w:val="both"/>
        <w:rPr>
          <w:rFonts w:cstheme="minorHAnsi"/>
          <w:sz w:val="20"/>
          <w:szCs w:val="20"/>
        </w:rPr>
      </w:pPr>
    </w:p>
    <w:p w14:paraId="085E3998" w14:textId="77777777" w:rsidR="001C503E" w:rsidRPr="007714F9" w:rsidRDefault="001C503E">
      <w:pPr>
        <w:pStyle w:val="bullet"/>
        <w:numPr>
          <w:ilvl w:val="0"/>
          <w:numId w:val="0"/>
        </w:numPr>
        <w:spacing w:before="0" w:after="0"/>
        <w:ind w:left="720" w:hanging="360"/>
        <w:rPr>
          <w:rFonts w:asciiTheme="minorHAnsi" w:hAnsiTheme="minorHAnsi" w:cstheme="minorHAnsi"/>
          <w:b/>
          <w:szCs w:val="20"/>
        </w:rPr>
      </w:pPr>
    </w:p>
    <w:sectPr w:rsidR="001C503E" w:rsidRPr="007714F9" w:rsidSect="006E05CE">
      <w:headerReference w:type="default" r:id="rId8"/>
      <w:footerReference w:type="default" r:id="rId9"/>
      <w:headerReference w:type="first" r:id="rId10"/>
      <w:pgSz w:w="12240" w:h="15840"/>
      <w:pgMar w:top="1418" w:right="1041" w:bottom="993" w:left="993"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0596F" w14:textId="77777777" w:rsidR="001A3713" w:rsidRDefault="001A3713">
      <w:pPr>
        <w:spacing w:after="0" w:line="240" w:lineRule="auto"/>
      </w:pPr>
      <w:r>
        <w:separator/>
      </w:r>
    </w:p>
  </w:endnote>
  <w:endnote w:type="continuationSeparator" w:id="0">
    <w:p w14:paraId="70E058DC" w14:textId="77777777" w:rsidR="001A3713" w:rsidRDefault="001A3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sig w:usb0="E10002FF" w:usb1="5000E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F23CD0">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8EFA8" w14:textId="77777777" w:rsidR="001A3713" w:rsidRDefault="001A3713">
      <w:pPr>
        <w:spacing w:after="0" w:line="240" w:lineRule="auto"/>
      </w:pPr>
      <w:r>
        <w:separator/>
      </w:r>
    </w:p>
  </w:footnote>
  <w:footnote w:type="continuationSeparator" w:id="0">
    <w:p w14:paraId="6B92B65A" w14:textId="77777777" w:rsidR="001A3713" w:rsidRDefault="001A3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C4D90" w14:textId="18E85F49" w:rsidR="00666541" w:rsidRDefault="007D7E37">
    <w:pPr>
      <w:pStyle w:val="Header"/>
    </w:pPr>
    <w:r>
      <w:rPr>
        <w:noProof/>
      </w:rPr>
      <w:drawing>
        <wp:anchor distT="0" distB="0" distL="114300" distR="114300" simplePos="0" relativeHeight="251675648" behindDoc="0" locked="0" layoutInCell="1" allowOverlap="1" wp14:anchorId="5AC46273" wp14:editId="15002D4B">
          <wp:simplePos x="0" y="0"/>
          <wp:positionH relativeFrom="margin">
            <wp:posOffset>5286375</wp:posOffset>
          </wp:positionH>
          <wp:positionV relativeFrom="paragraph">
            <wp:posOffset>-324485</wp:posOffset>
          </wp:positionV>
          <wp:extent cx="1004154" cy="388306"/>
          <wp:effectExtent l="0" t="0" r="5715" b="0"/>
          <wp:wrapNone/>
          <wp:docPr id="1045079666" name="Picture 1045079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F9FBA" w14:textId="00EDB178" w:rsidR="006E05CE" w:rsidRDefault="006E05CE">
    <w:pPr>
      <w:pStyle w:val="Header"/>
    </w:pPr>
    <w:ins w:id="12" w:author="Bogdan Cozma" w:date="2024-04-17T15:29:00Z" w16du:dateUtc="2024-04-17T12:29:00Z">
      <w:r>
        <w:rPr>
          <w:noProof/>
        </w:rPr>
        <w:drawing>
          <wp:anchor distT="0" distB="0" distL="114300" distR="114300" simplePos="0" relativeHeight="251680768" behindDoc="0" locked="0" layoutInCell="1" allowOverlap="1" wp14:anchorId="31F9A5B0" wp14:editId="08D6BB9C">
            <wp:simplePos x="0" y="0"/>
            <wp:positionH relativeFrom="column">
              <wp:posOffset>262255</wp:posOffset>
            </wp:positionH>
            <wp:positionV relativeFrom="paragraph">
              <wp:posOffset>-239395</wp:posOffset>
            </wp:positionV>
            <wp:extent cx="1076325" cy="1090930"/>
            <wp:effectExtent l="0" t="0" r="9525" b="0"/>
            <wp:wrapSquare wrapText="bothSides"/>
            <wp:docPr id="186011618" name="Picture 18601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9744" behindDoc="0" locked="0" layoutInCell="1" allowOverlap="1" wp14:anchorId="1C07C18C" wp14:editId="0CF407AA">
            <wp:simplePos x="0" y="0"/>
            <wp:positionH relativeFrom="column">
              <wp:posOffset>5148580</wp:posOffset>
            </wp:positionH>
            <wp:positionV relativeFrom="paragraph">
              <wp:posOffset>27940</wp:posOffset>
            </wp:positionV>
            <wp:extent cx="1092200" cy="466725"/>
            <wp:effectExtent l="0" t="0" r="0" b="9525"/>
            <wp:wrapSquare wrapText="bothSides"/>
            <wp:docPr id="2127712829" name="Picture 2127712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8720" behindDoc="0" locked="0" layoutInCell="1" allowOverlap="1" wp14:anchorId="682CF837" wp14:editId="179A13BD">
            <wp:simplePos x="0" y="0"/>
            <wp:positionH relativeFrom="column">
              <wp:posOffset>3163570</wp:posOffset>
            </wp:positionH>
            <wp:positionV relativeFrom="paragraph">
              <wp:posOffset>-158750</wp:posOffset>
            </wp:positionV>
            <wp:extent cx="1535430" cy="713740"/>
            <wp:effectExtent l="0" t="0" r="7620" b="0"/>
            <wp:wrapSquare wrapText="bothSides"/>
            <wp:docPr id="610906183" name="Picture 610906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7696" behindDoc="0" locked="0" layoutInCell="1" allowOverlap="1" wp14:anchorId="2D4CBCA0" wp14:editId="325E8DB2">
            <wp:simplePos x="0" y="0"/>
            <wp:positionH relativeFrom="column">
              <wp:posOffset>2053728</wp:posOffset>
            </wp:positionH>
            <wp:positionV relativeFrom="paragraph">
              <wp:posOffset>-124846</wp:posOffset>
            </wp:positionV>
            <wp:extent cx="617855" cy="617855"/>
            <wp:effectExtent l="0" t="0" r="0" b="0"/>
            <wp:wrapSquare wrapText="bothSides"/>
            <wp:docPr id="982561643" name="Picture 982561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4841625"/>
    <w:multiLevelType w:val="hybridMultilevel"/>
    <w:tmpl w:val="9E94FDDA"/>
    <w:lvl w:ilvl="0" w:tplc="257E956A">
      <w:start w:val="1"/>
      <w:numFmt w:val="decimal"/>
      <w:lvlText w:val="%1."/>
      <w:lvlJc w:val="left"/>
      <w:pPr>
        <w:tabs>
          <w:tab w:val="num" w:pos="720"/>
        </w:tabs>
        <w:ind w:left="720" w:hanging="360"/>
      </w:pPr>
    </w:lvl>
    <w:lvl w:ilvl="1" w:tplc="9C64380C" w:tentative="1">
      <w:start w:val="1"/>
      <w:numFmt w:val="decimal"/>
      <w:lvlText w:val="%2."/>
      <w:lvlJc w:val="left"/>
      <w:pPr>
        <w:tabs>
          <w:tab w:val="num" w:pos="1440"/>
        </w:tabs>
        <w:ind w:left="1440" w:hanging="360"/>
      </w:pPr>
    </w:lvl>
    <w:lvl w:ilvl="2" w:tplc="9300F90C" w:tentative="1">
      <w:start w:val="1"/>
      <w:numFmt w:val="decimal"/>
      <w:lvlText w:val="%3."/>
      <w:lvlJc w:val="left"/>
      <w:pPr>
        <w:tabs>
          <w:tab w:val="num" w:pos="2160"/>
        </w:tabs>
        <w:ind w:left="2160" w:hanging="360"/>
      </w:pPr>
    </w:lvl>
    <w:lvl w:ilvl="3" w:tplc="088E947A" w:tentative="1">
      <w:start w:val="1"/>
      <w:numFmt w:val="decimal"/>
      <w:lvlText w:val="%4."/>
      <w:lvlJc w:val="left"/>
      <w:pPr>
        <w:tabs>
          <w:tab w:val="num" w:pos="2880"/>
        </w:tabs>
        <w:ind w:left="2880" w:hanging="360"/>
      </w:pPr>
    </w:lvl>
    <w:lvl w:ilvl="4" w:tplc="B58E8E3A" w:tentative="1">
      <w:start w:val="1"/>
      <w:numFmt w:val="decimal"/>
      <w:lvlText w:val="%5."/>
      <w:lvlJc w:val="left"/>
      <w:pPr>
        <w:tabs>
          <w:tab w:val="num" w:pos="3600"/>
        </w:tabs>
        <w:ind w:left="3600" w:hanging="360"/>
      </w:pPr>
    </w:lvl>
    <w:lvl w:ilvl="5" w:tplc="ECD429A2" w:tentative="1">
      <w:start w:val="1"/>
      <w:numFmt w:val="decimal"/>
      <w:lvlText w:val="%6."/>
      <w:lvlJc w:val="left"/>
      <w:pPr>
        <w:tabs>
          <w:tab w:val="num" w:pos="4320"/>
        </w:tabs>
        <w:ind w:left="4320" w:hanging="360"/>
      </w:pPr>
    </w:lvl>
    <w:lvl w:ilvl="6" w:tplc="874A889C" w:tentative="1">
      <w:start w:val="1"/>
      <w:numFmt w:val="decimal"/>
      <w:lvlText w:val="%7."/>
      <w:lvlJc w:val="left"/>
      <w:pPr>
        <w:tabs>
          <w:tab w:val="num" w:pos="5040"/>
        </w:tabs>
        <w:ind w:left="5040" w:hanging="360"/>
      </w:pPr>
    </w:lvl>
    <w:lvl w:ilvl="7" w:tplc="4A84281A" w:tentative="1">
      <w:start w:val="1"/>
      <w:numFmt w:val="decimal"/>
      <w:lvlText w:val="%8."/>
      <w:lvlJc w:val="left"/>
      <w:pPr>
        <w:tabs>
          <w:tab w:val="num" w:pos="5760"/>
        </w:tabs>
        <w:ind w:left="5760" w:hanging="360"/>
      </w:pPr>
    </w:lvl>
    <w:lvl w:ilvl="8" w:tplc="B43ABCFE" w:tentative="1">
      <w:start w:val="1"/>
      <w:numFmt w:val="decimal"/>
      <w:lvlText w:val="%9."/>
      <w:lvlJc w:val="left"/>
      <w:pPr>
        <w:tabs>
          <w:tab w:val="num" w:pos="6480"/>
        </w:tabs>
        <w:ind w:left="6480" w:hanging="360"/>
      </w:p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A6067"/>
    <w:multiLevelType w:val="hybridMultilevel"/>
    <w:tmpl w:val="FFFC2DBC"/>
    <w:lvl w:ilvl="0" w:tplc="DA8CE5A0">
      <w:start w:val="1"/>
      <w:numFmt w:val="lowerLetter"/>
      <w:lvlText w:val="%1)"/>
      <w:lvlJc w:val="left"/>
      <w:pPr>
        <w:ind w:left="786" w:hanging="360"/>
      </w:pPr>
      <w:rPr>
        <w:rFonts w:ascii="Trebuchet MS" w:eastAsia="Times New Roman" w:hAnsi="Trebuchet MS" w:cs="Times New Roman"/>
      </w:rPr>
    </w:lvl>
    <w:lvl w:ilvl="1" w:tplc="04180019" w:tentative="1">
      <w:start w:val="1"/>
      <w:numFmt w:val="lowerLetter"/>
      <w:lvlText w:val="%2."/>
      <w:lvlJc w:val="left"/>
      <w:pPr>
        <w:ind w:left="1233" w:hanging="360"/>
      </w:pPr>
    </w:lvl>
    <w:lvl w:ilvl="2" w:tplc="0418001B" w:tentative="1">
      <w:start w:val="1"/>
      <w:numFmt w:val="lowerRoman"/>
      <w:lvlText w:val="%3."/>
      <w:lvlJc w:val="right"/>
      <w:pPr>
        <w:ind w:left="1953" w:hanging="180"/>
      </w:pPr>
    </w:lvl>
    <w:lvl w:ilvl="3" w:tplc="0418000F" w:tentative="1">
      <w:start w:val="1"/>
      <w:numFmt w:val="decimal"/>
      <w:lvlText w:val="%4."/>
      <w:lvlJc w:val="left"/>
      <w:pPr>
        <w:ind w:left="2673" w:hanging="360"/>
      </w:pPr>
    </w:lvl>
    <w:lvl w:ilvl="4" w:tplc="04180019" w:tentative="1">
      <w:start w:val="1"/>
      <w:numFmt w:val="lowerLetter"/>
      <w:lvlText w:val="%5."/>
      <w:lvlJc w:val="left"/>
      <w:pPr>
        <w:ind w:left="3393" w:hanging="360"/>
      </w:pPr>
    </w:lvl>
    <w:lvl w:ilvl="5" w:tplc="0418001B" w:tentative="1">
      <w:start w:val="1"/>
      <w:numFmt w:val="lowerRoman"/>
      <w:lvlText w:val="%6."/>
      <w:lvlJc w:val="right"/>
      <w:pPr>
        <w:ind w:left="4113" w:hanging="180"/>
      </w:pPr>
    </w:lvl>
    <w:lvl w:ilvl="6" w:tplc="0418000F" w:tentative="1">
      <w:start w:val="1"/>
      <w:numFmt w:val="decimal"/>
      <w:lvlText w:val="%7."/>
      <w:lvlJc w:val="left"/>
      <w:pPr>
        <w:ind w:left="4833" w:hanging="360"/>
      </w:pPr>
    </w:lvl>
    <w:lvl w:ilvl="7" w:tplc="04180019" w:tentative="1">
      <w:start w:val="1"/>
      <w:numFmt w:val="lowerLetter"/>
      <w:lvlText w:val="%8."/>
      <w:lvlJc w:val="left"/>
      <w:pPr>
        <w:ind w:left="5553" w:hanging="360"/>
      </w:pPr>
    </w:lvl>
    <w:lvl w:ilvl="8" w:tplc="0418001B" w:tentative="1">
      <w:start w:val="1"/>
      <w:numFmt w:val="lowerRoman"/>
      <w:lvlText w:val="%9."/>
      <w:lvlJc w:val="right"/>
      <w:pPr>
        <w:ind w:left="6273" w:hanging="180"/>
      </w:pPr>
    </w:lvl>
  </w:abstractNum>
  <w:abstractNum w:abstractNumId="9"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0"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2113059">
    <w:abstractNumId w:val="11"/>
  </w:num>
  <w:num w:numId="2" w16cid:durableId="208032559">
    <w:abstractNumId w:val="2"/>
  </w:num>
  <w:num w:numId="3" w16cid:durableId="1787311458">
    <w:abstractNumId w:val="12"/>
  </w:num>
  <w:num w:numId="4" w16cid:durableId="817309220">
    <w:abstractNumId w:val="6"/>
  </w:num>
  <w:num w:numId="5" w16cid:durableId="578711078">
    <w:abstractNumId w:val="4"/>
  </w:num>
  <w:num w:numId="6" w16cid:durableId="2090954659">
    <w:abstractNumId w:val="0"/>
  </w:num>
  <w:num w:numId="7" w16cid:durableId="821235476">
    <w:abstractNumId w:val="5"/>
  </w:num>
  <w:num w:numId="8" w16cid:durableId="758715472">
    <w:abstractNumId w:val="9"/>
  </w:num>
  <w:num w:numId="9" w16cid:durableId="1348410561">
    <w:abstractNumId w:val="11"/>
  </w:num>
  <w:num w:numId="10" w16cid:durableId="1648508189">
    <w:abstractNumId w:val="11"/>
  </w:num>
  <w:num w:numId="11" w16cid:durableId="273170395">
    <w:abstractNumId w:val="7"/>
  </w:num>
  <w:num w:numId="12" w16cid:durableId="310523943">
    <w:abstractNumId w:val="1"/>
  </w:num>
  <w:num w:numId="13" w16cid:durableId="145628445">
    <w:abstractNumId w:val="8"/>
  </w:num>
  <w:num w:numId="14" w16cid:durableId="963971426">
    <w:abstractNumId w:val="10"/>
  </w:num>
  <w:num w:numId="15" w16cid:durableId="7415638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ogdan Cozma">
    <w15:presenceInfo w15:providerId="AD" w15:userId="S-1-5-21-2143980467-1820559404-1592770332-1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FAF"/>
    <w:rsid w:val="00011967"/>
    <w:rsid w:val="00035C5D"/>
    <w:rsid w:val="00035DA6"/>
    <w:rsid w:val="00040477"/>
    <w:rsid w:val="00050F15"/>
    <w:rsid w:val="00062D81"/>
    <w:rsid w:val="000755DB"/>
    <w:rsid w:val="000A3FD2"/>
    <w:rsid w:val="000A46CA"/>
    <w:rsid w:val="000F1A91"/>
    <w:rsid w:val="00101C7C"/>
    <w:rsid w:val="00105760"/>
    <w:rsid w:val="001161C7"/>
    <w:rsid w:val="00126D91"/>
    <w:rsid w:val="00174C25"/>
    <w:rsid w:val="00177A28"/>
    <w:rsid w:val="00193DF2"/>
    <w:rsid w:val="0019423B"/>
    <w:rsid w:val="0019569F"/>
    <w:rsid w:val="00196802"/>
    <w:rsid w:val="001973A9"/>
    <w:rsid w:val="001A3713"/>
    <w:rsid w:val="001A78C2"/>
    <w:rsid w:val="001B2B63"/>
    <w:rsid w:val="001C10E3"/>
    <w:rsid w:val="001C503E"/>
    <w:rsid w:val="001E1A02"/>
    <w:rsid w:val="001E60B4"/>
    <w:rsid w:val="001F1E1C"/>
    <w:rsid w:val="0022218F"/>
    <w:rsid w:val="00231C4D"/>
    <w:rsid w:val="002355CC"/>
    <w:rsid w:val="0025664D"/>
    <w:rsid w:val="0028719E"/>
    <w:rsid w:val="002B7CF4"/>
    <w:rsid w:val="002C3519"/>
    <w:rsid w:val="002F6292"/>
    <w:rsid w:val="00311AB4"/>
    <w:rsid w:val="00315B57"/>
    <w:rsid w:val="00344792"/>
    <w:rsid w:val="00345E9B"/>
    <w:rsid w:val="0035348F"/>
    <w:rsid w:val="0035427B"/>
    <w:rsid w:val="003760B6"/>
    <w:rsid w:val="003772C1"/>
    <w:rsid w:val="00384443"/>
    <w:rsid w:val="003920A3"/>
    <w:rsid w:val="00397F40"/>
    <w:rsid w:val="003C403D"/>
    <w:rsid w:val="003E151B"/>
    <w:rsid w:val="004056C0"/>
    <w:rsid w:val="0041686C"/>
    <w:rsid w:val="00441D08"/>
    <w:rsid w:val="004501E9"/>
    <w:rsid w:val="004544CE"/>
    <w:rsid w:val="00460B10"/>
    <w:rsid w:val="004645CD"/>
    <w:rsid w:val="00470E8E"/>
    <w:rsid w:val="00473107"/>
    <w:rsid w:val="00490AA1"/>
    <w:rsid w:val="004930A0"/>
    <w:rsid w:val="004A7B17"/>
    <w:rsid w:val="004B3C66"/>
    <w:rsid w:val="004B52C0"/>
    <w:rsid w:val="004B5B05"/>
    <w:rsid w:val="004C3718"/>
    <w:rsid w:val="00517B96"/>
    <w:rsid w:val="00536BF8"/>
    <w:rsid w:val="005435E2"/>
    <w:rsid w:val="005543A6"/>
    <w:rsid w:val="00575542"/>
    <w:rsid w:val="00577ECB"/>
    <w:rsid w:val="00581BD7"/>
    <w:rsid w:val="00581D2E"/>
    <w:rsid w:val="00593390"/>
    <w:rsid w:val="005954C9"/>
    <w:rsid w:val="005B1CBA"/>
    <w:rsid w:val="005B721A"/>
    <w:rsid w:val="005D4BEE"/>
    <w:rsid w:val="005E3F98"/>
    <w:rsid w:val="005F0241"/>
    <w:rsid w:val="005F578F"/>
    <w:rsid w:val="00602CD6"/>
    <w:rsid w:val="00637403"/>
    <w:rsid w:val="00663721"/>
    <w:rsid w:val="00664016"/>
    <w:rsid w:val="00666541"/>
    <w:rsid w:val="00667163"/>
    <w:rsid w:val="00673026"/>
    <w:rsid w:val="006845A7"/>
    <w:rsid w:val="0068783B"/>
    <w:rsid w:val="00694857"/>
    <w:rsid w:val="00695127"/>
    <w:rsid w:val="006B2DBA"/>
    <w:rsid w:val="006B7E1F"/>
    <w:rsid w:val="006D08C4"/>
    <w:rsid w:val="006D6791"/>
    <w:rsid w:val="006E05CE"/>
    <w:rsid w:val="006F0A64"/>
    <w:rsid w:val="0071402A"/>
    <w:rsid w:val="00721CB6"/>
    <w:rsid w:val="0073653B"/>
    <w:rsid w:val="00751427"/>
    <w:rsid w:val="0075429B"/>
    <w:rsid w:val="00757181"/>
    <w:rsid w:val="007714F9"/>
    <w:rsid w:val="00781DBE"/>
    <w:rsid w:val="007B2B9C"/>
    <w:rsid w:val="007C11F6"/>
    <w:rsid w:val="007D7E37"/>
    <w:rsid w:val="007E1CCA"/>
    <w:rsid w:val="007F41BC"/>
    <w:rsid w:val="00800B7F"/>
    <w:rsid w:val="008024E1"/>
    <w:rsid w:val="00807599"/>
    <w:rsid w:val="008151E3"/>
    <w:rsid w:val="00830349"/>
    <w:rsid w:val="00831A56"/>
    <w:rsid w:val="00844BBE"/>
    <w:rsid w:val="00871473"/>
    <w:rsid w:val="00895132"/>
    <w:rsid w:val="008969F3"/>
    <w:rsid w:val="008A3ED0"/>
    <w:rsid w:val="008B2BB2"/>
    <w:rsid w:val="008C74D5"/>
    <w:rsid w:val="008D1936"/>
    <w:rsid w:val="008D6A9C"/>
    <w:rsid w:val="008D7F84"/>
    <w:rsid w:val="008F70F8"/>
    <w:rsid w:val="008F7397"/>
    <w:rsid w:val="00911958"/>
    <w:rsid w:val="0092567A"/>
    <w:rsid w:val="00945409"/>
    <w:rsid w:val="0095169C"/>
    <w:rsid w:val="009660A5"/>
    <w:rsid w:val="0098229F"/>
    <w:rsid w:val="0098506A"/>
    <w:rsid w:val="009976D9"/>
    <w:rsid w:val="009B10F4"/>
    <w:rsid w:val="009C03D1"/>
    <w:rsid w:val="009C41AC"/>
    <w:rsid w:val="009C7F6A"/>
    <w:rsid w:val="009D2F7C"/>
    <w:rsid w:val="009D4A62"/>
    <w:rsid w:val="009E7ED4"/>
    <w:rsid w:val="009F7BD7"/>
    <w:rsid w:val="00A066C9"/>
    <w:rsid w:val="00A10ED8"/>
    <w:rsid w:val="00A232DE"/>
    <w:rsid w:val="00A36A82"/>
    <w:rsid w:val="00A37BF1"/>
    <w:rsid w:val="00A43653"/>
    <w:rsid w:val="00A51E87"/>
    <w:rsid w:val="00A53C21"/>
    <w:rsid w:val="00A54AAF"/>
    <w:rsid w:val="00A639DE"/>
    <w:rsid w:val="00A667B5"/>
    <w:rsid w:val="00A74566"/>
    <w:rsid w:val="00A84E39"/>
    <w:rsid w:val="00A908EC"/>
    <w:rsid w:val="00A913AE"/>
    <w:rsid w:val="00AB0CDA"/>
    <w:rsid w:val="00AB1382"/>
    <w:rsid w:val="00AD657E"/>
    <w:rsid w:val="00B01A6D"/>
    <w:rsid w:val="00B01FD4"/>
    <w:rsid w:val="00B2109B"/>
    <w:rsid w:val="00B21B72"/>
    <w:rsid w:val="00B251AC"/>
    <w:rsid w:val="00B30149"/>
    <w:rsid w:val="00B30866"/>
    <w:rsid w:val="00B33C7F"/>
    <w:rsid w:val="00B466BA"/>
    <w:rsid w:val="00B5430D"/>
    <w:rsid w:val="00B5464D"/>
    <w:rsid w:val="00B54FC5"/>
    <w:rsid w:val="00B83863"/>
    <w:rsid w:val="00BC6A10"/>
    <w:rsid w:val="00BD55D5"/>
    <w:rsid w:val="00BE3929"/>
    <w:rsid w:val="00BE54F4"/>
    <w:rsid w:val="00BE5757"/>
    <w:rsid w:val="00BE6905"/>
    <w:rsid w:val="00BF035E"/>
    <w:rsid w:val="00BF3DFE"/>
    <w:rsid w:val="00BF4B1A"/>
    <w:rsid w:val="00C0719B"/>
    <w:rsid w:val="00C1204F"/>
    <w:rsid w:val="00C12817"/>
    <w:rsid w:val="00C14537"/>
    <w:rsid w:val="00C46708"/>
    <w:rsid w:val="00C64D98"/>
    <w:rsid w:val="00C652DD"/>
    <w:rsid w:val="00C75AAE"/>
    <w:rsid w:val="00C7678B"/>
    <w:rsid w:val="00C87025"/>
    <w:rsid w:val="00CA601F"/>
    <w:rsid w:val="00CC1F59"/>
    <w:rsid w:val="00CD062E"/>
    <w:rsid w:val="00CE2EA8"/>
    <w:rsid w:val="00D260A5"/>
    <w:rsid w:val="00D309A0"/>
    <w:rsid w:val="00D61892"/>
    <w:rsid w:val="00D61D10"/>
    <w:rsid w:val="00D80176"/>
    <w:rsid w:val="00D873BF"/>
    <w:rsid w:val="00D95C83"/>
    <w:rsid w:val="00DA2D3F"/>
    <w:rsid w:val="00DA657E"/>
    <w:rsid w:val="00DC71B2"/>
    <w:rsid w:val="00DD26FF"/>
    <w:rsid w:val="00DD4B93"/>
    <w:rsid w:val="00DD4EDA"/>
    <w:rsid w:val="00DE1C7F"/>
    <w:rsid w:val="00E137C7"/>
    <w:rsid w:val="00E15384"/>
    <w:rsid w:val="00E15BAB"/>
    <w:rsid w:val="00E30336"/>
    <w:rsid w:val="00E32FEC"/>
    <w:rsid w:val="00E43337"/>
    <w:rsid w:val="00E7541E"/>
    <w:rsid w:val="00E90E7B"/>
    <w:rsid w:val="00EA1F95"/>
    <w:rsid w:val="00EA4742"/>
    <w:rsid w:val="00ED03BA"/>
    <w:rsid w:val="00EE24E5"/>
    <w:rsid w:val="00F0096C"/>
    <w:rsid w:val="00F13773"/>
    <w:rsid w:val="00F23CD0"/>
    <w:rsid w:val="00F24FF2"/>
    <w:rsid w:val="00F3394D"/>
    <w:rsid w:val="00F56B08"/>
    <w:rsid w:val="00F57A6A"/>
    <w:rsid w:val="00F60216"/>
    <w:rsid w:val="00F72949"/>
    <w:rsid w:val="00F849A4"/>
    <w:rsid w:val="00FA6FFF"/>
    <w:rsid w:val="00FD2687"/>
    <w:rsid w:val="00FD3F3C"/>
    <w:rsid w:val="00FD4A7E"/>
    <w:rsid w:val="00FE11B2"/>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 w:type="paragraph" w:customStyle="1" w:styleId="Default">
    <w:name w:val="Default"/>
    <w:rsid w:val="001C503E"/>
    <w:pPr>
      <w:suppressAutoHyphens w:val="0"/>
      <w:autoSpaceDE w:val="0"/>
      <w:autoSpaceDN w:val="0"/>
      <w:adjustRightInd w:val="0"/>
    </w:pPr>
    <w:rPr>
      <w:rFonts w:ascii="EUAlbertina" w:eastAsia="Calibri" w:hAnsi="EUAlbertina" w:cs="EUAlbertina"/>
      <w:color w:val="000000"/>
      <w:sz w:val="24"/>
      <w:szCs w:val="24"/>
      <w:lang w:val="en-US"/>
    </w:rPr>
  </w:style>
  <w:style w:type="character" w:customStyle="1" w:styleId="tli1">
    <w:name w:val="tli1"/>
    <w:basedOn w:val="DefaultParagraphFont"/>
    <w:rsid w:val="001C503E"/>
  </w:style>
  <w:style w:type="paragraph" w:customStyle="1" w:styleId="Lista2">
    <w:name w:val="Lista2"/>
    <w:basedOn w:val="Normal"/>
    <w:rsid w:val="001C503E"/>
    <w:pPr>
      <w:tabs>
        <w:tab w:val="num" w:pos="720"/>
      </w:tabs>
      <w:spacing w:after="0" w:line="240" w:lineRule="auto"/>
      <w:ind w:left="720" w:hanging="360"/>
      <w:jc w:val="both"/>
    </w:pPr>
    <w:rPr>
      <w:rFonts w:ascii="Times New Roman" w:eastAsia="Times New Roman" w:hAnsi="Times New Roman" w:cs="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6869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0179D-8ECD-4C5F-B077-BDC0FFB2D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2632</Words>
  <Characters>15008</Characters>
  <Application>Microsoft Office Word</Application>
  <DocSecurity>0</DocSecurity>
  <Lines>125</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Bogdan Cozma</cp:lastModifiedBy>
  <cp:revision>46</cp:revision>
  <dcterms:created xsi:type="dcterms:W3CDTF">2023-06-19T11:13:00Z</dcterms:created>
  <dcterms:modified xsi:type="dcterms:W3CDTF">2024-04-17T12:29:00Z</dcterms:modified>
  <dc:language>en-GB</dc:language>
</cp:coreProperties>
</file>